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76A3D5" w14:textId="2C915DD8" w:rsidR="00E34973" w:rsidRDefault="00E34973" w:rsidP="007B276A">
      <w:pPr>
        <w:rPr>
          <w:rFonts w:ascii="Times New Roman" w:hAnsi="Times New Roman" w:cs="Times New Roman"/>
          <w:b/>
          <w:bCs/>
          <w:sz w:val="20"/>
          <w:szCs w:val="20"/>
        </w:rPr>
      </w:pPr>
      <w:bookmarkStart w:id="0" w:name="_GoBack"/>
      <w:bookmarkEnd w:id="0"/>
      <w:r>
        <w:rPr>
          <w:rFonts w:ascii="Times New Roman" w:hAnsi="Times New Roman" w:cs="Times New Roman"/>
          <w:b/>
          <w:bCs/>
          <w:sz w:val="20"/>
          <w:szCs w:val="20"/>
        </w:rPr>
        <w:t>Annex I</w:t>
      </w:r>
      <w:ins w:id="1" w:author="Author">
        <w:r w:rsidR="00611F0B">
          <w:rPr>
            <w:rFonts w:ascii="Times New Roman" w:hAnsi="Times New Roman" w:cs="Times New Roman"/>
            <w:b/>
            <w:bCs/>
            <w:sz w:val="20"/>
            <w:szCs w:val="20"/>
          </w:rPr>
          <w:t>V</w:t>
        </w:r>
      </w:ins>
      <w:del w:id="2" w:author="Author">
        <w:r w:rsidDel="00611F0B">
          <w:rPr>
            <w:rFonts w:ascii="Times New Roman" w:hAnsi="Times New Roman" w:cs="Times New Roman"/>
            <w:b/>
            <w:bCs/>
            <w:sz w:val="20"/>
            <w:szCs w:val="20"/>
          </w:rPr>
          <w:delText>I</w:delText>
        </w:r>
      </w:del>
    </w:p>
    <w:p w14:paraId="232B0900" w14:textId="66780BF3" w:rsidR="007B276A" w:rsidRPr="0073170E" w:rsidRDefault="007B276A" w:rsidP="007B276A">
      <w:pPr>
        <w:rPr>
          <w:rFonts w:ascii="Times New Roman" w:hAnsi="Times New Roman" w:cs="Times New Roman"/>
          <w:b/>
          <w:bCs/>
          <w:sz w:val="20"/>
          <w:szCs w:val="20"/>
        </w:rPr>
      </w:pPr>
      <w:r w:rsidRPr="0073170E">
        <w:rPr>
          <w:rFonts w:ascii="Times New Roman" w:hAnsi="Times New Roman" w:cs="Times New Roman"/>
          <w:b/>
          <w:bCs/>
          <w:sz w:val="20"/>
          <w:szCs w:val="20"/>
        </w:rPr>
        <w:t>S.23.01.</w:t>
      </w:r>
      <w:r w:rsidRPr="0073170E">
        <w:rPr>
          <w:rFonts w:ascii="Times New Roman" w:hAnsi="Times New Roman" w:cs="Times New Roman"/>
          <w:b/>
          <w:sz w:val="20"/>
          <w:szCs w:val="20"/>
        </w:rPr>
        <w:t xml:space="preserve"> O</w:t>
      </w:r>
      <w:r w:rsidRPr="0073170E">
        <w:rPr>
          <w:rFonts w:ascii="Times New Roman" w:hAnsi="Times New Roman" w:cs="Times New Roman"/>
          <w:b/>
          <w:bCs/>
          <w:sz w:val="20"/>
          <w:szCs w:val="20"/>
        </w:rPr>
        <w:t xml:space="preserve">wn Funds </w:t>
      </w:r>
    </w:p>
    <w:p w14:paraId="47D43825" w14:textId="77777777" w:rsidR="007B276A" w:rsidRPr="0073170E" w:rsidRDefault="007B276A" w:rsidP="007B276A">
      <w:pPr>
        <w:rPr>
          <w:rFonts w:ascii="Times New Roman" w:hAnsi="Times New Roman" w:cs="Times New Roman"/>
          <w:b/>
          <w:sz w:val="20"/>
          <w:szCs w:val="20"/>
        </w:rPr>
      </w:pPr>
      <w:r w:rsidRPr="0073170E">
        <w:rPr>
          <w:rFonts w:ascii="Times New Roman" w:hAnsi="Times New Roman" w:cs="Times New Roman"/>
          <w:b/>
          <w:sz w:val="20"/>
          <w:szCs w:val="20"/>
        </w:rPr>
        <w:t xml:space="preserve">General comments: </w:t>
      </w:r>
    </w:p>
    <w:p w14:paraId="337ABEA1" w14:textId="27CC287B" w:rsidR="007B276A" w:rsidRPr="0073170E" w:rsidRDefault="007B276A" w:rsidP="007B276A">
      <w:pPr>
        <w:jc w:val="both"/>
        <w:rPr>
          <w:rFonts w:ascii="Times New Roman" w:hAnsi="Times New Roman" w:cs="Times New Roman"/>
          <w:sz w:val="20"/>
          <w:szCs w:val="20"/>
        </w:rPr>
      </w:pPr>
      <w:r w:rsidRPr="0073170E">
        <w:rPr>
          <w:rFonts w:ascii="Times New Roman" w:hAnsi="Times New Roman" w:cs="Times New Roman"/>
          <w:sz w:val="20"/>
          <w:szCs w:val="20"/>
        </w:rPr>
        <w:t>This Annex contains additional instructions in relation to the templates included in Annex I of th</w:t>
      </w:r>
      <w:r w:rsidR="0073170E">
        <w:rPr>
          <w:rFonts w:ascii="Times New Roman" w:hAnsi="Times New Roman" w:cs="Times New Roman"/>
          <w:sz w:val="20"/>
          <w:szCs w:val="20"/>
        </w:rPr>
        <w:t>is Regulation</w:t>
      </w:r>
      <w:r w:rsidRPr="0073170E">
        <w:rPr>
          <w:rFonts w:ascii="Times New Roman" w:hAnsi="Times New Roman" w:cs="Times New Roman"/>
          <w:sz w:val="20"/>
          <w:szCs w:val="20"/>
        </w:rPr>
        <w:t xml:space="preserve">. The first column of the next table identifies the items to be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by row and column number, as shown in the template in Annex I.</w:t>
      </w:r>
    </w:p>
    <w:p w14:paraId="1F2A85E0" w14:textId="6038D09F" w:rsidR="00F72F03" w:rsidRPr="00646A9F" w:rsidRDefault="00F72F03" w:rsidP="00F72F03">
      <w:pPr>
        <w:rPr>
          <w:rFonts w:ascii="Times New Roman" w:hAnsi="Times New Roman" w:cs="Times New Roman"/>
          <w:sz w:val="20"/>
          <w:szCs w:val="20"/>
        </w:rPr>
      </w:pPr>
      <w:r w:rsidRPr="00646A9F">
        <w:rPr>
          <w:rFonts w:ascii="Times New Roman" w:hAnsi="Times New Roman" w:cs="Times New Roman"/>
          <w:sz w:val="20"/>
          <w:szCs w:val="20"/>
        </w:rPr>
        <w:t xml:space="preserve">This Annex relates to </w:t>
      </w:r>
      <w:del w:id="3" w:author="Author">
        <w:r w:rsidRPr="00646A9F" w:rsidDel="00611F0B">
          <w:rPr>
            <w:rFonts w:ascii="Times New Roman" w:hAnsi="Times New Roman" w:cs="Times New Roman"/>
            <w:sz w:val="20"/>
            <w:szCs w:val="20"/>
          </w:rPr>
          <w:delText xml:space="preserve">opening, </w:delText>
        </w:r>
      </w:del>
      <w:r w:rsidRPr="00646A9F">
        <w:rPr>
          <w:rFonts w:ascii="Times New Roman" w:hAnsi="Times New Roman" w:cs="Times New Roman"/>
          <w:sz w:val="20"/>
          <w:szCs w:val="20"/>
        </w:rPr>
        <w:t xml:space="preserve">quarterly and annual submission for </w:t>
      </w:r>
      <w:r w:rsidR="009A41EC">
        <w:rPr>
          <w:rFonts w:ascii="Times New Roman" w:hAnsi="Times New Roman" w:cs="Times New Roman"/>
          <w:sz w:val="20"/>
          <w:szCs w:val="20"/>
        </w:rPr>
        <w:t>third country branches</w:t>
      </w:r>
      <w:r w:rsidRPr="00646A9F">
        <w:rPr>
          <w:rFonts w:ascii="Times New Roman" w:hAnsi="Times New Roman" w:cs="Times New Roman"/>
          <w:sz w:val="20"/>
          <w:szCs w:val="20"/>
        </w:rPr>
        <w:t>.</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4529"/>
        <w:gridCol w:w="7"/>
      </w:tblGrid>
      <w:tr w:rsidR="00244DA3" w:rsidRPr="007B276A" w14:paraId="287CB05A" w14:textId="77777777" w:rsidTr="0073170E">
        <w:trPr>
          <w:gridAfter w:val="1"/>
          <w:wAfter w:w="7" w:type="dxa"/>
          <w:trHeight w:val="300"/>
        </w:trPr>
        <w:tc>
          <w:tcPr>
            <w:tcW w:w="1843" w:type="dxa"/>
            <w:hideMark/>
          </w:tcPr>
          <w:p w14:paraId="36355F30" w14:textId="66433341" w:rsidR="00244DA3" w:rsidRPr="0073170E" w:rsidRDefault="00244DA3" w:rsidP="0073170E">
            <w:pPr>
              <w:jc w:val="center"/>
              <w:rPr>
                <w:rFonts w:ascii="Times New Roman" w:hAnsi="Times New Roman" w:cs="Times New Roman"/>
                <w:b/>
                <w:bCs/>
                <w:sz w:val="20"/>
                <w:szCs w:val="20"/>
              </w:rPr>
            </w:pPr>
          </w:p>
        </w:tc>
        <w:tc>
          <w:tcPr>
            <w:tcW w:w="2835" w:type="dxa"/>
            <w:hideMark/>
          </w:tcPr>
          <w:p w14:paraId="38918EC8" w14:textId="77777777" w:rsidR="00244DA3" w:rsidRPr="0073170E" w:rsidRDefault="00244DA3" w:rsidP="0073170E">
            <w:pPr>
              <w:jc w:val="center"/>
              <w:rPr>
                <w:rFonts w:ascii="Times New Roman" w:hAnsi="Times New Roman" w:cs="Times New Roman"/>
                <w:b/>
                <w:bCs/>
                <w:sz w:val="20"/>
                <w:szCs w:val="20"/>
              </w:rPr>
            </w:pPr>
            <w:r w:rsidRPr="0073170E">
              <w:rPr>
                <w:rFonts w:ascii="Times New Roman" w:hAnsi="Times New Roman" w:cs="Times New Roman"/>
                <w:b/>
                <w:bCs/>
                <w:sz w:val="20"/>
                <w:szCs w:val="20"/>
              </w:rPr>
              <w:t>ITEM</w:t>
            </w:r>
          </w:p>
        </w:tc>
        <w:tc>
          <w:tcPr>
            <w:tcW w:w="4529" w:type="dxa"/>
            <w:hideMark/>
          </w:tcPr>
          <w:p w14:paraId="431F729C" w14:textId="77777777" w:rsidR="00244DA3" w:rsidRPr="0073170E" w:rsidRDefault="00244DA3" w:rsidP="0073170E">
            <w:pPr>
              <w:jc w:val="center"/>
              <w:rPr>
                <w:rFonts w:ascii="Times New Roman" w:hAnsi="Times New Roman" w:cs="Times New Roman"/>
                <w:b/>
                <w:bCs/>
                <w:sz w:val="20"/>
                <w:szCs w:val="20"/>
              </w:rPr>
            </w:pPr>
            <w:r w:rsidRPr="0073170E">
              <w:rPr>
                <w:rFonts w:ascii="Times New Roman" w:hAnsi="Times New Roman" w:cs="Times New Roman"/>
                <w:b/>
                <w:bCs/>
                <w:sz w:val="20"/>
                <w:szCs w:val="20"/>
              </w:rPr>
              <w:t>INSTRUCTIONS</w:t>
            </w:r>
          </w:p>
        </w:tc>
      </w:tr>
      <w:tr w:rsidR="00E66805" w:rsidRPr="0049475B" w14:paraId="657157A1" w14:textId="77777777" w:rsidTr="0049475B">
        <w:trPr>
          <w:gridAfter w:val="1"/>
          <w:wAfter w:w="7" w:type="dxa"/>
          <w:trHeight w:val="316"/>
        </w:trPr>
        <w:tc>
          <w:tcPr>
            <w:tcW w:w="9207" w:type="dxa"/>
            <w:gridSpan w:val="3"/>
            <w:vAlign w:val="center"/>
          </w:tcPr>
          <w:p w14:paraId="0BAF76E8" w14:textId="24C6D9E8" w:rsidR="00E66805" w:rsidRPr="00683465" w:rsidRDefault="00E66805" w:rsidP="0049475B">
            <w:pPr>
              <w:spacing w:before="120" w:after="120"/>
              <w:rPr>
                <w:rFonts w:ascii="Times New Roman" w:hAnsi="Times New Roman" w:cs="Times New Roman"/>
                <w:b/>
                <w:sz w:val="20"/>
                <w:szCs w:val="20"/>
              </w:rPr>
            </w:pPr>
            <w:r w:rsidRPr="00683465">
              <w:rPr>
                <w:rFonts w:ascii="Times New Roman" w:hAnsi="Times New Roman" w:cs="Times New Roman"/>
                <w:b/>
                <w:sz w:val="20"/>
                <w:szCs w:val="20"/>
              </w:rPr>
              <w:t>Basic own funds before deduction for participations in other financial sector</w:t>
            </w:r>
          </w:p>
        </w:tc>
      </w:tr>
      <w:tr w:rsidR="00016BE4" w:rsidRPr="007B276A" w14:paraId="34047249" w14:textId="77777777" w:rsidTr="0073170E">
        <w:trPr>
          <w:gridAfter w:val="1"/>
          <w:wAfter w:w="7" w:type="dxa"/>
          <w:trHeight w:val="1215"/>
        </w:trPr>
        <w:tc>
          <w:tcPr>
            <w:tcW w:w="1843" w:type="dxa"/>
            <w:hideMark/>
          </w:tcPr>
          <w:p w14:paraId="16676878" w14:textId="4043E97E"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R0130/C0010</w:t>
            </w:r>
          </w:p>
        </w:tc>
        <w:tc>
          <w:tcPr>
            <w:tcW w:w="2835" w:type="dxa"/>
            <w:hideMark/>
          </w:tcPr>
          <w:p w14:paraId="181F7007" w14:textId="4B529540" w:rsidR="00016BE4" w:rsidRPr="0073170E" w:rsidRDefault="00016BE4" w:rsidP="0049475B">
            <w:pPr>
              <w:rPr>
                <w:rFonts w:ascii="Times New Roman" w:hAnsi="Times New Roman" w:cs="Times New Roman"/>
                <w:sz w:val="20"/>
                <w:szCs w:val="20"/>
              </w:rPr>
            </w:pPr>
            <w:r w:rsidRPr="0073170E">
              <w:rPr>
                <w:rFonts w:ascii="Times New Roman" w:hAnsi="Times New Roman" w:cs="Times New Roman"/>
                <w:sz w:val="20"/>
                <w:szCs w:val="20"/>
              </w:rPr>
              <w:t>Reconciliation reserve</w:t>
            </w:r>
            <w:r w:rsidR="0049475B">
              <w:rPr>
                <w:rFonts w:ascii="Times New Roman" w:hAnsi="Times New Roman" w:cs="Times New Roman"/>
                <w:sz w:val="20"/>
                <w:szCs w:val="20"/>
              </w:rPr>
              <w:t xml:space="preserve"> -</w:t>
            </w:r>
            <w:r w:rsidRPr="0073170E">
              <w:rPr>
                <w:rFonts w:ascii="Times New Roman" w:hAnsi="Times New Roman" w:cs="Times New Roman"/>
                <w:sz w:val="20"/>
                <w:szCs w:val="20"/>
              </w:rPr>
              <w:t xml:space="preserve"> </w:t>
            </w:r>
            <w:r w:rsidR="0049475B">
              <w:rPr>
                <w:rFonts w:ascii="Times New Roman" w:hAnsi="Times New Roman" w:cs="Times New Roman"/>
                <w:sz w:val="20"/>
                <w:szCs w:val="20"/>
              </w:rPr>
              <w:t>t</w:t>
            </w:r>
            <w:r w:rsidRPr="0073170E">
              <w:rPr>
                <w:rFonts w:ascii="Times New Roman" w:hAnsi="Times New Roman" w:cs="Times New Roman"/>
                <w:sz w:val="20"/>
                <w:szCs w:val="20"/>
              </w:rPr>
              <w:t>otal</w:t>
            </w:r>
          </w:p>
        </w:tc>
        <w:tc>
          <w:tcPr>
            <w:tcW w:w="4529" w:type="dxa"/>
            <w:hideMark/>
          </w:tcPr>
          <w:p w14:paraId="09198B5F" w14:textId="6A0AE47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w:t>
            </w:r>
            <w:r w:rsidR="009712BC">
              <w:rPr>
                <w:rFonts w:ascii="Times New Roman" w:hAnsi="Times New Roman" w:cs="Times New Roman"/>
                <w:sz w:val="20"/>
                <w:szCs w:val="20"/>
              </w:rPr>
              <w:t xml:space="preserve">total </w:t>
            </w:r>
            <w:r w:rsidRPr="0073170E">
              <w:rPr>
                <w:rFonts w:ascii="Times New Roman" w:hAnsi="Times New Roman" w:cs="Times New Roman"/>
                <w:sz w:val="20"/>
                <w:szCs w:val="20"/>
              </w:rPr>
              <w:t>reconciliation reserve represents reserves (e.g. retained earnings), net of adjustments (e.g. ring-fenced funds)</w:t>
            </w:r>
            <w:r w:rsidR="009712BC">
              <w:rPr>
                <w:rFonts w:ascii="Times New Roman" w:hAnsi="Times New Roman" w:cs="Times New Roman"/>
                <w:sz w:val="20"/>
                <w:szCs w:val="20"/>
              </w:rPr>
              <w:t>. It results mainly from</w:t>
            </w:r>
            <w:r w:rsidRPr="0073170E">
              <w:rPr>
                <w:rFonts w:ascii="Times New Roman" w:hAnsi="Times New Roman" w:cs="Times New Roman"/>
                <w:sz w:val="20"/>
                <w:szCs w:val="20"/>
              </w:rPr>
              <w:t xml:space="preserve"> differences between accounting valuation and valuation according to article 75 of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p>
        </w:tc>
      </w:tr>
      <w:tr w:rsidR="00016BE4" w:rsidRPr="007B276A" w14:paraId="6582011C" w14:textId="77777777" w:rsidTr="0073170E">
        <w:trPr>
          <w:gridAfter w:val="1"/>
          <w:wAfter w:w="7" w:type="dxa"/>
          <w:trHeight w:val="1305"/>
        </w:trPr>
        <w:tc>
          <w:tcPr>
            <w:tcW w:w="1843" w:type="dxa"/>
            <w:hideMark/>
          </w:tcPr>
          <w:p w14:paraId="271DADB6" w14:textId="78CCDF35"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R0130/C0020</w:t>
            </w:r>
          </w:p>
        </w:tc>
        <w:tc>
          <w:tcPr>
            <w:tcW w:w="2835" w:type="dxa"/>
            <w:hideMark/>
          </w:tcPr>
          <w:p w14:paraId="389DD777" w14:textId="0EAFC434" w:rsidR="00016BE4" w:rsidRPr="0073170E" w:rsidRDefault="00016BE4" w:rsidP="0049475B">
            <w:pPr>
              <w:rPr>
                <w:rFonts w:ascii="Times New Roman" w:hAnsi="Times New Roman" w:cs="Times New Roman"/>
                <w:sz w:val="20"/>
                <w:szCs w:val="20"/>
              </w:rPr>
            </w:pPr>
            <w:r w:rsidRPr="0073170E">
              <w:rPr>
                <w:rFonts w:ascii="Times New Roman" w:hAnsi="Times New Roman" w:cs="Times New Roman"/>
                <w:sz w:val="20"/>
                <w:szCs w:val="20"/>
              </w:rPr>
              <w:t xml:space="preserve">Reconciliation reserve - </w:t>
            </w:r>
            <w:r w:rsidR="0049475B">
              <w:rPr>
                <w:rFonts w:ascii="Times New Roman" w:hAnsi="Times New Roman" w:cs="Times New Roman"/>
                <w:sz w:val="20"/>
                <w:szCs w:val="20"/>
              </w:rPr>
              <w:t>t</w:t>
            </w:r>
            <w:r w:rsidRPr="0073170E">
              <w:rPr>
                <w:rFonts w:ascii="Times New Roman" w:hAnsi="Times New Roman" w:cs="Times New Roman"/>
                <w:sz w:val="20"/>
                <w:szCs w:val="20"/>
              </w:rPr>
              <w:t xml:space="preserve">ier 1 unrestricted </w:t>
            </w:r>
          </w:p>
        </w:tc>
        <w:tc>
          <w:tcPr>
            <w:tcW w:w="4529" w:type="dxa"/>
            <w:hideMark/>
          </w:tcPr>
          <w:p w14:paraId="1A5FBA7D" w14:textId="554AE173" w:rsidR="00016BE4" w:rsidRPr="0073170E" w:rsidRDefault="00016BE4" w:rsidP="00611F0B">
            <w:pPr>
              <w:rPr>
                <w:rFonts w:ascii="Times New Roman" w:hAnsi="Times New Roman" w:cs="Times New Roman"/>
                <w:sz w:val="20"/>
                <w:szCs w:val="20"/>
              </w:rPr>
            </w:pPr>
            <w:r w:rsidRPr="0073170E">
              <w:rPr>
                <w:rFonts w:ascii="Times New Roman" w:hAnsi="Times New Roman" w:cs="Times New Roman"/>
                <w:sz w:val="20"/>
                <w:szCs w:val="20"/>
              </w:rPr>
              <w:t>The reconciliation reserve represents reserves (e.g. retained earnings), net of adjustments (e.g. ring-fenced funds)</w:t>
            </w:r>
            <w:r w:rsidR="009712BC">
              <w:rPr>
                <w:rFonts w:ascii="Times New Roman" w:hAnsi="Times New Roman" w:cs="Times New Roman"/>
                <w:sz w:val="20"/>
                <w:szCs w:val="20"/>
              </w:rPr>
              <w:t>.</w:t>
            </w:r>
            <w:r w:rsidRPr="0073170E">
              <w:rPr>
                <w:rFonts w:ascii="Times New Roman" w:hAnsi="Times New Roman" w:cs="Times New Roman"/>
                <w:sz w:val="20"/>
                <w:szCs w:val="20"/>
              </w:rPr>
              <w:t xml:space="preserve"> </w:t>
            </w:r>
            <w:r w:rsidR="009712BC">
              <w:rPr>
                <w:rFonts w:ascii="Times New Roman" w:hAnsi="Times New Roman" w:cs="Times New Roman"/>
                <w:sz w:val="20"/>
                <w:szCs w:val="20"/>
              </w:rPr>
              <w:t>It results mainly from</w:t>
            </w:r>
            <w:r w:rsidRPr="0073170E">
              <w:rPr>
                <w:rFonts w:ascii="Times New Roman" w:hAnsi="Times New Roman" w:cs="Times New Roman"/>
                <w:sz w:val="20"/>
                <w:szCs w:val="20"/>
              </w:rPr>
              <w:t xml:space="preserve"> differences between accounting valuation and valuation according to </w:t>
            </w:r>
            <w:r w:rsidR="00191029">
              <w:rPr>
                <w:rFonts w:ascii="Times New Roman" w:hAnsi="Times New Roman" w:cs="Times New Roman"/>
                <w:sz w:val="20"/>
                <w:szCs w:val="20"/>
              </w:rPr>
              <w:t>Directive 2009/138/EC</w:t>
            </w:r>
            <w:del w:id="4" w:author="Author">
              <w:r w:rsidRPr="0073170E" w:rsidDel="00611F0B">
                <w:rPr>
                  <w:rStyle w:val="CommentReference"/>
                  <w:rFonts w:ascii="Times New Roman" w:hAnsi="Times New Roman" w:cs="Times New Roman"/>
                  <w:sz w:val="20"/>
                  <w:szCs w:val="20"/>
                </w:rPr>
                <w:delText xml:space="preserve"> </w:delText>
              </w:r>
            </w:del>
            <w:r w:rsidRPr="0073170E">
              <w:rPr>
                <w:rFonts w:ascii="Times New Roman" w:hAnsi="Times New Roman" w:cs="Times New Roman"/>
                <w:sz w:val="20"/>
                <w:szCs w:val="20"/>
              </w:rPr>
              <w:t xml:space="preserve">. </w:t>
            </w:r>
          </w:p>
        </w:tc>
      </w:tr>
      <w:tr w:rsidR="00016BE4" w:rsidRPr="007B276A" w14:paraId="25F44563" w14:textId="77777777" w:rsidTr="0073170E">
        <w:trPr>
          <w:gridAfter w:val="1"/>
          <w:wAfter w:w="7" w:type="dxa"/>
          <w:trHeight w:val="735"/>
        </w:trPr>
        <w:tc>
          <w:tcPr>
            <w:tcW w:w="1843" w:type="dxa"/>
            <w:hideMark/>
          </w:tcPr>
          <w:p w14:paraId="182E174A" w14:textId="2C1D6C18"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R0160/C0010</w:t>
            </w:r>
          </w:p>
        </w:tc>
        <w:tc>
          <w:tcPr>
            <w:tcW w:w="2835" w:type="dxa"/>
            <w:hideMark/>
          </w:tcPr>
          <w:p w14:paraId="3B4024FC" w14:textId="334D7D5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An amount equal to the value of net deferred tax assets - total</w:t>
            </w:r>
          </w:p>
        </w:tc>
        <w:tc>
          <w:tcPr>
            <w:tcW w:w="4529" w:type="dxa"/>
            <w:hideMark/>
          </w:tcPr>
          <w:p w14:paraId="3B0ABCA8" w14:textId="68CAF38F"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net deferred tax assets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w:t>
            </w:r>
          </w:p>
        </w:tc>
      </w:tr>
      <w:tr w:rsidR="00016BE4" w:rsidRPr="007B276A" w14:paraId="7813664B" w14:textId="77777777" w:rsidTr="0073170E">
        <w:trPr>
          <w:gridAfter w:val="1"/>
          <w:wAfter w:w="7" w:type="dxa"/>
          <w:trHeight w:val="735"/>
        </w:trPr>
        <w:tc>
          <w:tcPr>
            <w:tcW w:w="1843" w:type="dxa"/>
            <w:hideMark/>
          </w:tcPr>
          <w:p w14:paraId="29B6CCA5" w14:textId="70C09B75"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R0160/C0050</w:t>
            </w:r>
          </w:p>
        </w:tc>
        <w:tc>
          <w:tcPr>
            <w:tcW w:w="2835" w:type="dxa"/>
            <w:hideMark/>
          </w:tcPr>
          <w:p w14:paraId="64D5AD75"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An amount equal to the value of net deferred tax assets – tier 3 </w:t>
            </w:r>
          </w:p>
        </w:tc>
        <w:tc>
          <w:tcPr>
            <w:tcW w:w="4529" w:type="dxa"/>
            <w:hideMark/>
          </w:tcPr>
          <w:p w14:paraId="746C4156" w14:textId="5EF9873A" w:rsidR="00016BE4" w:rsidRPr="0073170E" w:rsidRDefault="00016BE4" w:rsidP="00D90026">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net deferred tax assets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 xml:space="preserve"> that meet the tier 3 classification criteria. </w:t>
            </w:r>
            <w:ins w:id="5" w:author="Author">
              <w:r w:rsidR="002A211F" w:rsidRPr="002A211F">
                <w:rPr>
                  <w:rFonts w:ascii="Times New Roman" w:hAnsi="Times New Roman" w:cs="Times New Roman"/>
                  <w:sz w:val="20"/>
                  <w:szCs w:val="20"/>
                </w:rPr>
                <w:t>Net deferred taxes should appear, if there is an excess of deferred tax assets over the deferred tax liabilities. If the deferred tax liabilities are higher than the deferred tax assets, then the net deferred tax assets should be equal to 0</w:t>
              </w:r>
              <w:r w:rsidR="002A211F">
                <w:rPr>
                  <w:rFonts w:ascii="Times New Roman" w:hAnsi="Times New Roman" w:cs="Times New Roman"/>
                  <w:sz w:val="20"/>
                  <w:szCs w:val="20"/>
                </w:rPr>
                <w:t>.</w:t>
              </w:r>
            </w:ins>
          </w:p>
        </w:tc>
      </w:tr>
      <w:tr w:rsidR="009712BC" w:rsidRPr="00C82502" w14:paraId="0A332301" w14:textId="77777777" w:rsidTr="006113BD">
        <w:trPr>
          <w:trHeight w:val="361"/>
        </w:trPr>
        <w:tc>
          <w:tcPr>
            <w:tcW w:w="9214" w:type="dxa"/>
            <w:gridSpan w:val="4"/>
          </w:tcPr>
          <w:p w14:paraId="2816B539" w14:textId="77777777" w:rsidR="009712BC" w:rsidRPr="00246EC4" w:rsidRDefault="009712BC" w:rsidP="00246EC4">
            <w:pPr>
              <w:spacing w:before="120" w:after="120"/>
              <w:rPr>
                <w:rFonts w:ascii="Times New Roman" w:hAnsi="Times New Roman" w:cs="Times New Roman"/>
                <w:b/>
                <w:sz w:val="20"/>
                <w:szCs w:val="20"/>
              </w:rPr>
            </w:pPr>
            <w:r w:rsidRPr="00246EC4">
              <w:rPr>
                <w:rFonts w:ascii="Times New Roman" w:hAnsi="Times New Roman" w:cs="Times New Roman"/>
                <w:b/>
                <w:sz w:val="20"/>
                <w:szCs w:val="20"/>
              </w:rPr>
              <w:t>Deductions</w:t>
            </w:r>
          </w:p>
        </w:tc>
      </w:tr>
      <w:tr w:rsidR="00DC58FA" w:rsidRPr="00DC58FA" w14:paraId="3865117E" w14:textId="77777777" w:rsidTr="006113BD">
        <w:trPr>
          <w:trHeight w:val="960"/>
        </w:trPr>
        <w:tc>
          <w:tcPr>
            <w:tcW w:w="1843" w:type="dxa"/>
            <w:hideMark/>
          </w:tcPr>
          <w:p w14:paraId="0A748314" w14:textId="31E02CCF" w:rsidR="00DC58FA" w:rsidRPr="0073170E" w:rsidRDefault="00DC58FA" w:rsidP="006113BD">
            <w:pPr>
              <w:rPr>
                <w:rFonts w:ascii="Times New Roman" w:hAnsi="Times New Roman" w:cs="Times New Roman"/>
                <w:sz w:val="20"/>
                <w:szCs w:val="20"/>
              </w:rPr>
            </w:pPr>
            <w:r w:rsidRPr="0073170E">
              <w:rPr>
                <w:rFonts w:ascii="Times New Roman" w:hAnsi="Times New Roman" w:cs="Times New Roman"/>
                <w:sz w:val="20"/>
                <w:szCs w:val="20"/>
              </w:rPr>
              <w:t>R0230/C0010</w:t>
            </w:r>
          </w:p>
        </w:tc>
        <w:tc>
          <w:tcPr>
            <w:tcW w:w="2835" w:type="dxa"/>
            <w:hideMark/>
          </w:tcPr>
          <w:p w14:paraId="32D54971"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total </w:t>
            </w:r>
          </w:p>
        </w:tc>
        <w:tc>
          <w:tcPr>
            <w:tcW w:w="4536" w:type="dxa"/>
            <w:gridSpan w:val="2"/>
            <w:hideMark/>
          </w:tcPr>
          <w:p w14:paraId="3B6F5037" w14:textId="724DEDAA" w:rsidR="00DC58FA" w:rsidRPr="0073170E" w:rsidRDefault="00DC58FA" w:rsidP="00DC58FA">
            <w:pPr>
              <w:rPr>
                <w:rFonts w:ascii="Times New Roman" w:hAnsi="Times New Roman" w:cs="Times New Roman"/>
                <w:sz w:val="20"/>
                <w:szCs w:val="20"/>
              </w:rPr>
            </w:pPr>
            <w:r w:rsidRPr="0073170E">
              <w:rPr>
                <w:rFonts w:ascii="Times New Roman" w:hAnsi="Times New Roman" w:cs="Times New Roman"/>
                <w:sz w:val="20"/>
                <w:szCs w:val="20"/>
              </w:rPr>
              <w:t>This is the total deduction for participations in financial and credit institutions</w:t>
            </w:r>
            <w:r w:rsidR="009712BC">
              <w:rPr>
                <w:rFonts w:ascii="Times New Roman" w:hAnsi="Times New Roman" w:cs="Times New Roman"/>
                <w:sz w:val="20"/>
                <w:szCs w:val="20"/>
              </w:rPr>
              <w:t xml:space="preserve"> in accordance with article 68 of </w:t>
            </w:r>
            <w:r w:rsidR="009712BC" w:rsidRPr="00CE5BB0">
              <w:rPr>
                <w:rFonts w:ascii="Times New Roman" w:hAnsi="Times New Roman" w:cs="Times New Roman"/>
                <w:sz w:val="20"/>
                <w:szCs w:val="20"/>
              </w:rPr>
              <w:t xml:space="preserve">Delegated </w:t>
            </w:r>
            <w:r w:rsidR="009712BC">
              <w:rPr>
                <w:rFonts w:ascii="Times New Roman" w:hAnsi="Times New Roman" w:cs="Times New Roman"/>
                <w:sz w:val="20"/>
                <w:szCs w:val="20"/>
              </w:rPr>
              <w:t>R</w:t>
            </w:r>
            <w:r w:rsidR="009712BC" w:rsidRPr="00CE5BB0">
              <w:rPr>
                <w:rFonts w:ascii="Times New Roman" w:hAnsi="Times New Roman" w:cs="Times New Roman"/>
                <w:sz w:val="20"/>
                <w:szCs w:val="20"/>
              </w:rPr>
              <w:t>egulation 2015/35</w:t>
            </w:r>
            <w:r w:rsidRPr="0073170E">
              <w:rPr>
                <w:rFonts w:ascii="Times New Roman" w:hAnsi="Times New Roman" w:cs="Times New Roman"/>
                <w:sz w:val="20"/>
                <w:szCs w:val="20"/>
              </w:rPr>
              <w:t xml:space="preserve">. </w:t>
            </w:r>
          </w:p>
        </w:tc>
      </w:tr>
      <w:tr w:rsidR="00DC58FA" w:rsidRPr="00DC58FA" w14:paraId="77F2284C" w14:textId="77777777" w:rsidTr="006113BD">
        <w:trPr>
          <w:trHeight w:val="1020"/>
        </w:trPr>
        <w:tc>
          <w:tcPr>
            <w:tcW w:w="1843" w:type="dxa"/>
            <w:hideMark/>
          </w:tcPr>
          <w:p w14:paraId="3D5D9757" w14:textId="50B8F0DA" w:rsidR="00DC58FA" w:rsidRPr="0073170E" w:rsidRDefault="00DC58FA" w:rsidP="006113BD">
            <w:pPr>
              <w:rPr>
                <w:rFonts w:ascii="Times New Roman" w:hAnsi="Times New Roman" w:cs="Times New Roman"/>
                <w:sz w:val="20"/>
                <w:szCs w:val="20"/>
              </w:rPr>
            </w:pPr>
            <w:r w:rsidRPr="0073170E">
              <w:rPr>
                <w:rFonts w:ascii="Times New Roman" w:hAnsi="Times New Roman" w:cs="Times New Roman"/>
                <w:sz w:val="20"/>
                <w:szCs w:val="20"/>
              </w:rPr>
              <w:t>R0230/C0020</w:t>
            </w:r>
          </w:p>
        </w:tc>
        <w:tc>
          <w:tcPr>
            <w:tcW w:w="2835" w:type="dxa"/>
            <w:hideMark/>
          </w:tcPr>
          <w:p w14:paraId="4A83B647"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tier 1 unrestricted </w:t>
            </w:r>
          </w:p>
        </w:tc>
        <w:tc>
          <w:tcPr>
            <w:tcW w:w="4536" w:type="dxa"/>
            <w:gridSpan w:val="2"/>
            <w:hideMark/>
          </w:tcPr>
          <w:p w14:paraId="39F49B2F" w14:textId="6BB80073"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This is the amount of the deduction for participations in financial and credit institutions that are deducted from tier 1 unrestricted</w:t>
            </w:r>
            <w:r w:rsidR="009712BC">
              <w:rPr>
                <w:rFonts w:ascii="Times New Roman" w:hAnsi="Times New Roman" w:cs="Times New Roman"/>
                <w:sz w:val="20"/>
                <w:szCs w:val="20"/>
              </w:rPr>
              <w:t xml:space="preserve"> in accordance with article 68 </w:t>
            </w:r>
            <w:r w:rsidR="009712BC" w:rsidRPr="00CE5BB0">
              <w:rPr>
                <w:rFonts w:ascii="Times New Roman" w:hAnsi="Times New Roman" w:cs="Times New Roman"/>
                <w:sz w:val="20"/>
                <w:szCs w:val="20"/>
              </w:rPr>
              <w:t xml:space="preserve">of Delegated </w:t>
            </w:r>
            <w:r w:rsidR="009712BC">
              <w:rPr>
                <w:rFonts w:ascii="Times New Roman" w:hAnsi="Times New Roman" w:cs="Times New Roman"/>
                <w:sz w:val="20"/>
                <w:szCs w:val="20"/>
              </w:rPr>
              <w:t>R</w:t>
            </w:r>
            <w:r w:rsidR="009712BC" w:rsidRPr="00CE5BB0">
              <w:rPr>
                <w:rFonts w:ascii="Times New Roman" w:hAnsi="Times New Roman" w:cs="Times New Roman"/>
                <w:sz w:val="20"/>
                <w:szCs w:val="20"/>
              </w:rPr>
              <w:t>egulation 2015/35</w:t>
            </w:r>
            <w:r w:rsidR="00E66805">
              <w:rPr>
                <w:rFonts w:ascii="Times New Roman" w:hAnsi="Times New Roman" w:cs="Times New Roman"/>
                <w:sz w:val="20"/>
                <w:szCs w:val="20"/>
              </w:rPr>
              <w:t>.</w:t>
            </w:r>
          </w:p>
        </w:tc>
      </w:tr>
      <w:tr w:rsidR="00DC58FA" w:rsidRPr="00DC58FA" w14:paraId="2723AA58" w14:textId="77777777" w:rsidTr="006113BD">
        <w:trPr>
          <w:trHeight w:val="1020"/>
        </w:trPr>
        <w:tc>
          <w:tcPr>
            <w:tcW w:w="1843" w:type="dxa"/>
            <w:hideMark/>
          </w:tcPr>
          <w:p w14:paraId="5C46F49F" w14:textId="1917678B" w:rsidR="00DC58FA" w:rsidRPr="0073170E" w:rsidRDefault="00DC58FA" w:rsidP="006113BD">
            <w:pPr>
              <w:rPr>
                <w:rFonts w:ascii="Times New Roman" w:hAnsi="Times New Roman" w:cs="Times New Roman"/>
                <w:sz w:val="20"/>
                <w:szCs w:val="20"/>
              </w:rPr>
            </w:pPr>
            <w:r w:rsidRPr="0073170E">
              <w:rPr>
                <w:rFonts w:ascii="Times New Roman" w:hAnsi="Times New Roman" w:cs="Times New Roman"/>
                <w:sz w:val="20"/>
                <w:szCs w:val="20"/>
              </w:rPr>
              <w:t>R0230/C0030</w:t>
            </w:r>
          </w:p>
        </w:tc>
        <w:tc>
          <w:tcPr>
            <w:tcW w:w="2835" w:type="dxa"/>
            <w:hideMark/>
          </w:tcPr>
          <w:p w14:paraId="29235F9D"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tier 1 restricted </w:t>
            </w:r>
          </w:p>
        </w:tc>
        <w:tc>
          <w:tcPr>
            <w:tcW w:w="4536" w:type="dxa"/>
            <w:gridSpan w:val="2"/>
            <w:hideMark/>
          </w:tcPr>
          <w:p w14:paraId="4D17DA6F" w14:textId="0CF63AEF"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This is the amount of the deduction for participations in financial and credit institutions that are deducted from tier 1 restricted</w:t>
            </w:r>
            <w:r w:rsidR="00953F05">
              <w:rPr>
                <w:rFonts w:ascii="Times New Roman" w:hAnsi="Times New Roman" w:cs="Times New Roman"/>
                <w:sz w:val="20"/>
                <w:szCs w:val="20"/>
              </w:rPr>
              <w:t xml:space="preserve"> in accordance with article 68 </w:t>
            </w:r>
            <w:r w:rsidR="00953F05" w:rsidRPr="00CE5BB0">
              <w:rPr>
                <w:rFonts w:ascii="Times New Roman" w:hAnsi="Times New Roman" w:cs="Times New Roman"/>
                <w:sz w:val="20"/>
                <w:szCs w:val="20"/>
              </w:rPr>
              <w:t xml:space="preserve">of Delegated </w:t>
            </w:r>
            <w:r w:rsidR="00953F05">
              <w:rPr>
                <w:rFonts w:ascii="Times New Roman" w:hAnsi="Times New Roman" w:cs="Times New Roman"/>
                <w:sz w:val="20"/>
                <w:szCs w:val="20"/>
              </w:rPr>
              <w:t>R</w:t>
            </w:r>
            <w:r w:rsidR="00953F05" w:rsidRPr="00CE5BB0">
              <w:rPr>
                <w:rFonts w:ascii="Times New Roman" w:hAnsi="Times New Roman" w:cs="Times New Roman"/>
                <w:sz w:val="20"/>
                <w:szCs w:val="20"/>
              </w:rPr>
              <w:t>egulation 2015/35</w:t>
            </w:r>
            <w:r w:rsidR="004D4D61">
              <w:rPr>
                <w:rFonts w:ascii="Times New Roman" w:hAnsi="Times New Roman" w:cs="Times New Roman"/>
                <w:sz w:val="20"/>
                <w:szCs w:val="20"/>
              </w:rPr>
              <w:t>.</w:t>
            </w:r>
          </w:p>
        </w:tc>
      </w:tr>
      <w:tr w:rsidR="00DC58FA" w:rsidRPr="00DC58FA" w14:paraId="6B77B5A8" w14:textId="77777777" w:rsidTr="0049475B">
        <w:trPr>
          <w:trHeight w:val="346"/>
        </w:trPr>
        <w:tc>
          <w:tcPr>
            <w:tcW w:w="1843" w:type="dxa"/>
            <w:hideMark/>
          </w:tcPr>
          <w:p w14:paraId="33BC356D" w14:textId="4B741F89" w:rsidR="00DC58FA" w:rsidRPr="0073170E" w:rsidRDefault="00DC58FA" w:rsidP="006113BD">
            <w:pPr>
              <w:rPr>
                <w:rFonts w:ascii="Times New Roman" w:hAnsi="Times New Roman" w:cs="Times New Roman"/>
                <w:sz w:val="20"/>
                <w:szCs w:val="20"/>
              </w:rPr>
            </w:pPr>
            <w:r w:rsidRPr="0073170E">
              <w:rPr>
                <w:rFonts w:ascii="Times New Roman" w:hAnsi="Times New Roman" w:cs="Times New Roman"/>
                <w:sz w:val="20"/>
                <w:szCs w:val="20"/>
              </w:rPr>
              <w:lastRenderedPageBreak/>
              <w:t>R0230/C0040</w:t>
            </w:r>
          </w:p>
        </w:tc>
        <w:tc>
          <w:tcPr>
            <w:tcW w:w="2835" w:type="dxa"/>
            <w:hideMark/>
          </w:tcPr>
          <w:p w14:paraId="565A7814"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Deduction for participations in financial and credit institutions - tier 2</w:t>
            </w:r>
          </w:p>
        </w:tc>
        <w:tc>
          <w:tcPr>
            <w:tcW w:w="4536" w:type="dxa"/>
            <w:gridSpan w:val="2"/>
            <w:hideMark/>
          </w:tcPr>
          <w:p w14:paraId="67BD7D2A" w14:textId="5D3F9FBD"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This is the amount of the deduction for participations in financial and credit institutions that are deducted from tier 2</w:t>
            </w:r>
            <w:r w:rsidR="00953F05">
              <w:rPr>
                <w:rFonts w:ascii="Times New Roman" w:hAnsi="Times New Roman" w:cs="Times New Roman"/>
                <w:sz w:val="20"/>
                <w:szCs w:val="20"/>
              </w:rPr>
              <w:t xml:space="preserve"> in accordance with article 68 </w:t>
            </w:r>
            <w:r w:rsidR="00953F05" w:rsidRPr="00CE5BB0">
              <w:rPr>
                <w:rFonts w:ascii="Times New Roman" w:hAnsi="Times New Roman" w:cs="Times New Roman"/>
                <w:sz w:val="20"/>
                <w:szCs w:val="20"/>
              </w:rPr>
              <w:t xml:space="preserve">of Delegated </w:t>
            </w:r>
            <w:r w:rsidR="00953F05">
              <w:rPr>
                <w:rFonts w:ascii="Times New Roman" w:hAnsi="Times New Roman" w:cs="Times New Roman"/>
                <w:sz w:val="20"/>
                <w:szCs w:val="20"/>
              </w:rPr>
              <w:t>R</w:t>
            </w:r>
            <w:r w:rsidR="00953F05" w:rsidRPr="00CE5BB0">
              <w:rPr>
                <w:rFonts w:ascii="Times New Roman" w:hAnsi="Times New Roman" w:cs="Times New Roman"/>
                <w:sz w:val="20"/>
                <w:szCs w:val="20"/>
              </w:rPr>
              <w:t>egulation 2015/35</w:t>
            </w:r>
            <w:r w:rsidR="004D4D61">
              <w:rPr>
                <w:rFonts w:ascii="Times New Roman" w:hAnsi="Times New Roman" w:cs="Times New Roman"/>
                <w:sz w:val="20"/>
                <w:szCs w:val="20"/>
              </w:rPr>
              <w:t>.</w:t>
            </w:r>
          </w:p>
        </w:tc>
      </w:tr>
      <w:tr w:rsidR="00953F05" w:rsidRPr="00C82502" w14:paraId="3D6F7197" w14:textId="77777777" w:rsidTr="00246EC4">
        <w:trPr>
          <w:gridAfter w:val="1"/>
          <w:wAfter w:w="7" w:type="dxa"/>
          <w:trHeight w:val="414"/>
        </w:trPr>
        <w:tc>
          <w:tcPr>
            <w:tcW w:w="9207" w:type="dxa"/>
            <w:gridSpan w:val="3"/>
            <w:shd w:val="clear" w:color="auto" w:fill="auto"/>
          </w:tcPr>
          <w:p w14:paraId="5BE36390" w14:textId="77777777" w:rsidR="00953F05" w:rsidRPr="00246EC4" w:rsidRDefault="00953F05" w:rsidP="00246EC4">
            <w:pPr>
              <w:spacing w:before="120" w:after="120"/>
              <w:rPr>
                <w:rFonts w:ascii="Times New Roman" w:hAnsi="Times New Roman" w:cs="Times New Roman"/>
                <w:b/>
                <w:sz w:val="20"/>
                <w:szCs w:val="20"/>
              </w:rPr>
            </w:pPr>
            <w:r w:rsidRPr="00246EC4">
              <w:rPr>
                <w:rFonts w:ascii="Times New Roman" w:hAnsi="Times New Roman" w:cs="Times New Roman"/>
                <w:b/>
                <w:sz w:val="20"/>
                <w:szCs w:val="20"/>
              </w:rPr>
              <w:t>Total basic own funds after deductions</w:t>
            </w:r>
          </w:p>
        </w:tc>
      </w:tr>
      <w:tr w:rsidR="00016BE4" w:rsidRPr="007B276A" w14:paraId="2B0A24E5" w14:textId="77777777" w:rsidTr="0073170E">
        <w:trPr>
          <w:gridAfter w:val="1"/>
          <w:wAfter w:w="7" w:type="dxa"/>
          <w:trHeight w:val="728"/>
        </w:trPr>
        <w:tc>
          <w:tcPr>
            <w:tcW w:w="1843" w:type="dxa"/>
            <w:shd w:val="clear" w:color="auto" w:fill="auto"/>
          </w:tcPr>
          <w:p w14:paraId="1140028B" w14:textId="749E34B7"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R0290/C0010</w:t>
            </w:r>
          </w:p>
        </w:tc>
        <w:tc>
          <w:tcPr>
            <w:tcW w:w="2835" w:type="dxa"/>
            <w:shd w:val="clear" w:color="auto" w:fill="auto"/>
            <w:hideMark/>
          </w:tcPr>
          <w:p w14:paraId="5FAE3CE0" w14:textId="699F4C7D" w:rsidR="00016BE4" w:rsidRPr="0073170E" w:rsidRDefault="00016BE4" w:rsidP="003E3E9B">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w:t>
            </w:r>
          </w:p>
        </w:tc>
        <w:tc>
          <w:tcPr>
            <w:tcW w:w="4529" w:type="dxa"/>
            <w:shd w:val="clear" w:color="auto" w:fill="auto"/>
            <w:hideMark/>
          </w:tcPr>
          <w:p w14:paraId="0414BFAE" w14:textId="01153C2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basic own fund items after deductions. </w:t>
            </w:r>
          </w:p>
        </w:tc>
      </w:tr>
      <w:tr w:rsidR="00016BE4" w:rsidRPr="007B276A" w14:paraId="187112EF" w14:textId="77777777" w:rsidTr="0073170E">
        <w:trPr>
          <w:gridAfter w:val="1"/>
          <w:wAfter w:w="7" w:type="dxa"/>
          <w:trHeight w:val="872"/>
        </w:trPr>
        <w:tc>
          <w:tcPr>
            <w:tcW w:w="1843" w:type="dxa"/>
            <w:hideMark/>
          </w:tcPr>
          <w:p w14:paraId="1A4BBF10" w14:textId="0CEB3263"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R0290/C0020</w:t>
            </w:r>
          </w:p>
        </w:tc>
        <w:tc>
          <w:tcPr>
            <w:tcW w:w="2835" w:type="dxa"/>
            <w:hideMark/>
          </w:tcPr>
          <w:p w14:paraId="66ED7F0F" w14:textId="1C8F9DA9"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 tier 1 unrestricted </w:t>
            </w:r>
          </w:p>
        </w:tc>
        <w:tc>
          <w:tcPr>
            <w:tcW w:w="4529" w:type="dxa"/>
            <w:hideMark/>
          </w:tcPr>
          <w:p w14:paraId="40304FC5" w14:textId="6CE00959"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basic own fund items after deductions that meet the criteria for Tier 1 unrestricted items. </w:t>
            </w:r>
          </w:p>
        </w:tc>
      </w:tr>
      <w:tr w:rsidR="00016BE4" w:rsidRPr="007B276A" w14:paraId="6D0A33A1" w14:textId="77777777" w:rsidTr="0073170E">
        <w:trPr>
          <w:gridAfter w:val="1"/>
          <w:wAfter w:w="7" w:type="dxa"/>
          <w:trHeight w:val="1020"/>
        </w:trPr>
        <w:tc>
          <w:tcPr>
            <w:tcW w:w="1843" w:type="dxa"/>
            <w:hideMark/>
          </w:tcPr>
          <w:p w14:paraId="48B7ADC4" w14:textId="5C817128"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R0290/C0030</w:t>
            </w:r>
          </w:p>
        </w:tc>
        <w:tc>
          <w:tcPr>
            <w:tcW w:w="2835" w:type="dxa"/>
            <w:hideMark/>
          </w:tcPr>
          <w:p w14:paraId="4992090D" w14:textId="34AF1588"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 tier 1 restricted </w:t>
            </w:r>
          </w:p>
        </w:tc>
        <w:tc>
          <w:tcPr>
            <w:tcW w:w="4529" w:type="dxa"/>
            <w:hideMark/>
          </w:tcPr>
          <w:p w14:paraId="02721131" w14:textId="69D3868D"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This is the amount of basic own fund items after adjustments that meet the criteria for Tier 1 restricted items.</w:t>
            </w:r>
          </w:p>
        </w:tc>
      </w:tr>
      <w:tr w:rsidR="00016BE4" w:rsidRPr="007B276A" w14:paraId="07747CFE" w14:textId="77777777" w:rsidTr="0073170E">
        <w:trPr>
          <w:gridAfter w:val="1"/>
          <w:wAfter w:w="7" w:type="dxa"/>
          <w:trHeight w:val="673"/>
        </w:trPr>
        <w:tc>
          <w:tcPr>
            <w:tcW w:w="1843" w:type="dxa"/>
            <w:tcBorders>
              <w:bottom w:val="single" w:sz="4" w:space="0" w:color="auto"/>
            </w:tcBorders>
            <w:hideMark/>
          </w:tcPr>
          <w:p w14:paraId="2952997A" w14:textId="4CC12E34"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R0290/C0040</w:t>
            </w:r>
          </w:p>
        </w:tc>
        <w:tc>
          <w:tcPr>
            <w:tcW w:w="2835" w:type="dxa"/>
            <w:tcBorders>
              <w:bottom w:val="single" w:sz="4" w:space="0" w:color="auto"/>
            </w:tcBorders>
            <w:hideMark/>
          </w:tcPr>
          <w:p w14:paraId="60D6B895" w14:textId="59CE4301"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14:paraId="28740F1C" w14:textId="72DDCCBA"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basic own fund items after adjustments that meet the criteria for Tier 2. </w:t>
            </w:r>
          </w:p>
        </w:tc>
      </w:tr>
      <w:tr w:rsidR="00016BE4" w:rsidRPr="007B276A" w14:paraId="45BCB04F" w14:textId="77777777" w:rsidTr="0049475B">
        <w:trPr>
          <w:gridAfter w:val="1"/>
          <w:wAfter w:w="7" w:type="dxa"/>
          <w:trHeight w:val="657"/>
        </w:trPr>
        <w:tc>
          <w:tcPr>
            <w:tcW w:w="1843" w:type="dxa"/>
            <w:tcBorders>
              <w:bottom w:val="single" w:sz="4" w:space="0" w:color="auto"/>
            </w:tcBorders>
            <w:hideMark/>
          </w:tcPr>
          <w:p w14:paraId="62E1522E" w14:textId="09AA99FA"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R0290/C0050</w:t>
            </w:r>
          </w:p>
        </w:tc>
        <w:tc>
          <w:tcPr>
            <w:tcW w:w="2835" w:type="dxa"/>
            <w:tcBorders>
              <w:bottom w:val="single" w:sz="4" w:space="0" w:color="auto"/>
            </w:tcBorders>
            <w:hideMark/>
          </w:tcPr>
          <w:p w14:paraId="791A992E" w14:textId="67DB0051"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14:paraId="0C737E30" w14:textId="4203DEED"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This is the amount of basic own fund items after adjustments that meet the criteria for Tier 3.</w:t>
            </w:r>
          </w:p>
        </w:tc>
      </w:tr>
      <w:tr w:rsidR="00016BE4" w:rsidRPr="0049475B" w14:paraId="179F7041" w14:textId="77777777" w:rsidTr="0049475B">
        <w:trPr>
          <w:gridAfter w:val="1"/>
          <w:wAfter w:w="7" w:type="dxa"/>
          <w:trHeight w:val="457"/>
        </w:trPr>
        <w:tc>
          <w:tcPr>
            <w:tcW w:w="9207" w:type="dxa"/>
            <w:gridSpan w:val="3"/>
            <w:tcBorders>
              <w:top w:val="single" w:sz="4" w:space="0" w:color="auto"/>
              <w:left w:val="single" w:sz="4" w:space="0" w:color="auto"/>
              <w:bottom w:val="single" w:sz="4" w:space="0" w:color="auto"/>
              <w:right w:val="single" w:sz="4" w:space="0" w:color="auto"/>
            </w:tcBorders>
            <w:vAlign w:val="center"/>
            <w:hideMark/>
          </w:tcPr>
          <w:p w14:paraId="5CB7F0D8" w14:textId="6D4FC53C" w:rsidR="00016BE4" w:rsidRPr="0049475B" w:rsidRDefault="00016BE4" w:rsidP="0073170E">
            <w:pPr>
              <w:spacing w:before="120" w:after="120"/>
              <w:rPr>
                <w:rFonts w:ascii="Times New Roman" w:hAnsi="Times New Roman" w:cs="Times New Roman"/>
                <w:b/>
                <w:sz w:val="20"/>
                <w:szCs w:val="20"/>
              </w:rPr>
            </w:pPr>
            <w:r w:rsidRPr="0049475B">
              <w:rPr>
                <w:rFonts w:ascii="Times New Roman" w:hAnsi="Times New Roman" w:cs="Times New Roman"/>
                <w:b/>
                <w:sz w:val="20"/>
                <w:szCs w:val="20"/>
              </w:rPr>
              <w:t> Ancillary own funds</w:t>
            </w:r>
          </w:p>
        </w:tc>
      </w:tr>
      <w:tr w:rsidR="00016BE4" w:rsidRPr="007B276A" w14:paraId="24577E17" w14:textId="77777777" w:rsidTr="0049475B">
        <w:trPr>
          <w:gridAfter w:val="1"/>
          <w:wAfter w:w="7" w:type="dxa"/>
          <w:trHeight w:val="1406"/>
        </w:trPr>
        <w:tc>
          <w:tcPr>
            <w:tcW w:w="1843" w:type="dxa"/>
            <w:hideMark/>
          </w:tcPr>
          <w:p w14:paraId="4C93239F" w14:textId="3FB41E6C"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R0340/C0010</w:t>
            </w:r>
          </w:p>
        </w:tc>
        <w:tc>
          <w:tcPr>
            <w:tcW w:w="2835" w:type="dxa"/>
            <w:hideMark/>
          </w:tcPr>
          <w:p w14:paraId="43CA6C9E" w14:textId="293475F0" w:rsidR="00016BE4" w:rsidRPr="0073170E" w:rsidRDefault="00016BE4" w:rsidP="0049475B">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under Article 96(2) of the </w:t>
            </w:r>
            <w:r w:rsidRPr="0073170E">
              <w:rPr>
                <w:rFonts w:ascii="Times New Roman" w:hAnsi="Times New Roman" w:cs="Times New Roman"/>
                <w:sz w:val="20"/>
                <w:szCs w:val="20"/>
                <w:highlight w:val="yellow"/>
              </w:rPr>
              <w:t xml:space="preserve"> </w:t>
            </w:r>
            <w:r w:rsidR="00191029">
              <w:rPr>
                <w:rFonts w:ascii="Times New Roman" w:hAnsi="Times New Roman" w:cs="Times New Roman"/>
                <w:sz w:val="20"/>
                <w:szCs w:val="20"/>
              </w:rPr>
              <w:t>Directive 2009/138/EC</w:t>
            </w:r>
            <w:r w:rsidR="0049475B">
              <w:rPr>
                <w:rFonts w:ascii="Times New Roman" w:hAnsi="Times New Roman" w:cs="Times New Roman"/>
                <w:sz w:val="20"/>
                <w:szCs w:val="20"/>
              </w:rPr>
              <w:t xml:space="preserve"> -</w:t>
            </w:r>
            <w:r w:rsidRPr="0073170E">
              <w:rPr>
                <w:rFonts w:ascii="Times New Roman" w:hAnsi="Times New Roman" w:cs="Times New Roman"/>
                <w:sz w:val="20"/>
                <w:szCs w:val="20"/>
              </w:rPr>
              <w:t xml:space="preserve"> total</w:t>
            </w:r>
          </w:p>
        </w:tc>
        <w:tc>
          <w:tcPr>
            <w:tcW w:w="4529" w:type="dxa"/>
            <w:hideMark/>
          </w:tcPr>
          <w:p w14:paraId="47B5CBC7" w14:textId="504E9CD6"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 This is the total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p>
        </w:tc>
      </w:tr>
      <w:tr w:rsidR="00016BE4" w:rsidRPr="007B276A" w14:paraId="35261AC2" w14:textId="77777777" w:rsidTr="0073170E">
        <w:trPr>
          <w:gridAfter w:val="1"/>
          <w:wAfter w:w="7" w:type="dxa"/>
          <w:trHeight w:val="1545"/>
        </w:trPr>
        <w:tc>
          <w:tcPr>
            <w:tcW w:w="1843" w:type="dxa"/>
            <w:hideMark/>
          </w:tcPr>
          <w:p w14:paraId="7C846AE7" w14:textId="4526F75C"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R0340/C0040</w:t>
            </w:r>
          </w:p>
        </w:tc>
        <w:tc>
          <w:tcPr>
            <w:tcW w:w="2835" w:type="dxa"/>
            <w:hideMark/>
          </w:tcPr>
          <w:p w14:paraId="7F062690" w14:textId="40D1574C" w:rsidR="00016BE4" w:rsidRPr="0073170E" w:rsidRDefault="00016BE4" w:rsidP="0049475B">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under Article 96(2) of the  </w:t>
            </w:r>
            <w:r w:rsidR="00191029">
              <w:rPr>
                <w:rFonts w:ascii="Times New Roman" w:hAnsi="Times New Roman" w:cs="Times New Roman"/>
                <w:sz w:val="20"/>
                <w:szCs w:val="20"/>
              </w:rPr>
              <w:t>Directive 2009/138/EC</w:t>
            </w:r>
            <w:r w:rsidR="0049475B">
              <w:rPr>
                <w:rFonts w:ascii="Times New Roman" w:hAnsi="Times New Roman" w:cs="Times New Roman"/>
                <w:sz w:val="20"/>
                <w:szCs w:val="20"/>
              </w:rPr>
              <w:t xml:space="preserve"> -</w:t>
            </w:r>
            <w:r w:rsidRPr="0073170E">
              <w:rPr>
                <w:rFonts w:ascii="Times New Roman" w:hAnsi="Times New Roman" w:cs="Times New Roman"/>
                <w:sz w:val="20"/>
                <w:szCs w:val="20"/>
              </w:rPr>
              <w:t xml:space="preserve"> tier 2</w:t>
            </w:r>
          </w:p>
        </w:tc>
        <w:tc>
          <w:tcPr>
            <w:tcW w:w="4529" w:type="dxa"/>
            <w:hideMark/>
          </w:tcPr>
          <w:p w14:paraId="2A024BE3" w14:textId="298BFE65"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 that meet the criteria for Tier 2.</w:t>
            </w:r>
          </w:p>
        </w:tc>
      </w:tr>
      <w:tr w:rsidR="00016BE4" w:rsidRPr="007B276A" w14:paraId="2A9F3B24" w14:textId="77777777" w:rsidTr="0073170E">
        <w:trPr>
          <w:gridAfter w:val="1"/>
          <w:wAfter w:w="7" w:type="dxa"/>
          <w:trHeight w:val="1545"/>
        </w:trPr>
        <w:tc>
          <w:tcPr>
            <w:tcW w:w="1843" w:type="dxa"/>
            <w:hideMark/>
          </w:tcPr>
          <w:p w14:paraId="723C14D5" w14:textId="29AFF27F"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R0350/C0010</w:t>
            </w:r>
          </w:p>
        </w:tc>
        <w:tc>
          <w:tcPr>
            <w:tcW w:w="2835" w:type="dxa"/>
            <w:hideMark/>
          </w:tcPr>
          <w:p w14:paraId="05F8173C" w14:textId="3A0ED288"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0049475B">
              <w:rPr>
                <w:rFonts w:ascii="Times New Roman" w:hAnsi="Times New Roman" w:cs="Times New Roman"/>
                <w:sz w:val="20"/>
                <w:szCs w:val="20"/>
              </w:rPr>
              <w:t xml:space="preserve"> </w:t>
            </w:r>
            <w:r w:rsidRPr="0073170E">
              <w:rPr>
                <w:rFonts w:ascii="Times New Roman" w:hAnsi="Times New Roman" w:cs="Times New Roman"/>
                <w:sz w:val="20"/>
                <w:szCs w:val="20"/>
              </w:rPr>
              <w:t>- total</w:t>
            </w:r>
          </w:p>
        </w:tc>
        <w:tc>
          <w:tcPr>
            <w:tcW w:w="4529" w:type="dxa"/>
            <w:hideMark/>
          </w:tcPr>
          <w:p w14:paraId="19A002FC" w14:textId="21E782E6"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letters of credit and guarantees that satisfy criteria for Tier 2 or Tier 3, other than those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p>
        </w:tc>
      </w:tr>
      <w:tr w:rsidR="00016BE4" w:rsidRPr="007B276A" w14:paraId="40BE0814" w14:textId="77777777" w:rsidTr="0073170E">
        <w:trPr>
          <w:gridAfter w:val="1"/>
          <w:wAfter w:w="7" w:type="dxa"/>
          <w:trHeight w:val="1530"/>
        </w:trPr>
        <w:tc>
          <w:tcPr>
            <w:tcW w:w="1843" w:type="dxa"/>
            <w:hideMark/>
          </w:tcPr>
          <w:p w14:paraId="2C9F4FD3" w14:textId="2B96877F"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R0350/C0040</w:t>
            </w:r>
          </w:p>
        </w:tc>
        <w:tc>
          <w:tcPr>
            <w:tcW w:w="2835" w:type="dxa"/>
            <w:hideMark/>
          </w:tcPr>
          <w:p w14:paraId="76C62C16" w14:textId="7B6F766E"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2</w:t>
            </w:r>
          </w:p>
        </w:tc>
        <w:tc>
          <w:tcPr>
            <w:tcW w:w="4529" w:type="dxa"/>
            <w:hideMark/>
          </w:tcPr>
          <w:p w14:paraId="2B96516A" w14:textId="7AAB296D"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letters of credit and guarantees that meet the criteria for Tier 2,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r>
              <w:rPr>
                <w:rFonts w:ascii="Times New Roman" w:hAnsi="Times New Roman" w:cs="Times New Roman"/>
                <w:sz w:val="20"/>
                <w:szCs w:val="20"/>
              </w:rPr>
              <w:t>.</w:t>
            </w:r>
            <w:r w:rsidRPr="0073170E">
              <w:rPr>
                <w:rFonts w:ascii="Times New Roman" w:hAnsi="Times New Roman" w:cs="Times New Roman"/>
                <w:sz w:val="20"/>
                <w:szCs w:val="20"/>
              </w:rPr>
              <w:t xml:space="preserve"> </w:t>
            </w:r>
          </w:p>
        </w:tc>
      </w:tr>
      <w:tr w:rsidR="00016BE4" w:rsidRPr="007B276A" w14:paraId="15E78DF1" w14:textId="77777777" w:rsidTr="006113BD">
        <w:trPr>
          <w:gridAfter w:val="1"/>
          <w:wAfter w:w="7" w:type="dxa"/>
          <w:trHeight w:val="204"/>
        </w:trPr>
        <w:tc>
          <w:tcPr>
            <w:tcW w:w="1843" w:type="dxa"/>
            <w:hideMark/>
          </w:tcPr>
          <w:p w14:paraId="63F1114C" w14:textId="25EF48B2"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R0350/C0050</w:t>
            </w:r>
          </w:p>
        </w:tc>
        <w:tc>
          <w:tcPr>
            <w:tcW w:w="2835" w:type="dxa"/>
            <w:hideMark/>
          </w:tcPr>
          <w:p w14:paraId="32317850" w14:textId="739AE0C3"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w:t>
            </w:r>
            <w:r w:rsidRPr="0073170E">
              <w:rPr>
                <w:rFonts w:ascii="Times New Roman" w:hAnsi="Times New Roman" w:cs="Times New Roman"/>
                <w:sz w:val="20"/>
                <w:szCs w:val="20"/>
              </w:rPr>
              <w:lastRenderedPageBreak/>
              <w:t xml:space="preserve">other than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tier 3</w:t>
            </w:r>
          </w:p>
        </w:tc>
        <w:tc>
          <w:tcPr>
            <w:tcW w:w="4529" w:type="dxa"/>
            <w:hideMark/>
          </w:tcPr>
          <w:p w14:paraId="2EE15786" w14:textId="44B6ED02"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lastRenderedPageBreak/>
              <w:t xml:space="preserve">This is the amount of letters of credit and guarantees </w:t>
            </w:r>
            <w:r w:rsidRPr="0073170E">
              <w:rPr>
                <w:rFonts w:ascii="Times New Roman" w:hAnsi="Times New Roman" w:cs="Times New Roman"/>
                <w:sz w:val="20"/>
                <w:szCs w:val="20"/>
              </w:rPr>
              <w:lastRenderedPageBreak/>
              <w:t xml:space="preserve">that meet the criteria for Tier 3,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p>
        </w:tc>
      </w:tr>
      <w:tr w:rsidR="00016BE4" w:rsidRPr="007B276A" w14:paraId="69A3686C" w14:textId="77777777" w:rsidTr="0073170E">
        <w:trPr>
          <w:gridAfter w:val="1"/>
          <w:wAfter w:w="7" w:type="dxa"/>
          <w:trHeight w:val="734"/>
        </w:trPr>
        <w:tc>
          <w:tcPr>
            <w:tcW w:w="1843" w:type="dxa"/>
            <w:hideMark/>
          </w:tcPr>
          <w:p w14:paraId="1DD601BC" w14:textId="1CF0A942"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lastRenderedPageBreak/>
              <w:t>R0390/C0010</w:t>
            </w:r>
          </w:p>
        </w:tc>
        <w:tc>
          <w:tcPr>
            <w:tcW w:w="2835" w:type="dxa"/>
            <w:hideMark/>
          </w:tcPr>
          <w:p w14:paraId="360D3BA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total</w:t>
            </w:r>
          </w:p>
        </w:tc>
        <w:tc>
          <w:tcPr>
            <w:tcW w:w="4529" w:type="dxa"/>
            <w:hideMark/>
          </w:tcPr>
          <w:p w14:paraId="4BB13DF9" w14:textId="334D8DD4"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other ancillary own funds.</w:t>
            </w:r>
          </w:p>
        </w:tc>
      </w:tr>
      <w:tr w:rsidR="00016BE4" w:rsidRPr="007B276A" w14:paraId="450F55B9" w14:textId="77777777" w:rsidTr="0073170E">
        <w:trPr>
          <w:gridAfter w:val="1"/>
          <w:wAfter w:w="7" w:type="dxa"/>
          <w:trHeight w:val="771"/>
        </w:trPr>
        <w:tc>
          <w:tcPr>
            <w:tcW w:w="1843" w:type="dxa"/>
            <w:hideMark/>
          </w:tcPr>
          <w:p w14:paraId="76D4B4B6" w14:textId="705AA51D"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R0390/C0040</w:t>
            </w:r>
          </w:p>
        </w:tc>
        <w:tc>
          <w:tcPr>
            <w:tcW w:w="2835" w:type="dxa"/>
            <w:hideMark/>
          </w:tcPr>
          <w:p w14:paraId="5925954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tier 2</w:t>
            </w:r>
          </w:p>
        </w:tc>
        <w:tc>
          <w:tcPr>
            <w:tcW w:w="4529" w:type="dxa"/>
            <w:hideMark/>
          </w:tcPr>
          <w:p w14:paraId="11DC21F4" w14:textId="38AF2F88" w:rsidR="00016BE4" w:rsidRPr="0073170E" w:rsidRDefault="00016BE4" w:rsidP="00E66B4F">
            <w:pPr>
              <w:rPr>
                <w:rFonts w:ascii="Times New Roman" w:hAnsi="Times New Roman" w:cs="Times New Roman"/>
                <w:sz w:val="20"/>
                <w:szCs w:val="20"/>
              </w:rPr>
            </w:pPr>
            <w:r w:rsidRPr="0073170E">
              <w:rPr>
                <w:rFonts w:ascii="Times New Roman" w:hAnsi="Times New Roman" w:cs="Times New Roman"/>
                <w:sz w:val="20"/>
                <w:szCs w:val="20"/>
              </w:rPr>
              <w:t>This is the amount of other ancillary own funds that meet criteria for Tier 2.</w:t>
            </w:r>
          </w:p>
        </w:tc>
      </w:tr>
      <w:tr w:rsidR="00016BE4" w:rsidRPr="007B276A" w14:paraId="268E04EC" w14:textId="77777777" w:rsidTr="0073170E">
        <w:trPr>
          <w:gridAfter w:val="1"/>
          <w:wAfter w:w="7" w:type="dxa"/>
          <w:trHeight w:val="771"/>
        </w:trPr>
        <w:tc>
          <w:tcPr>
            <w:tcW w:w="1843" w:type="dxa"/>
            <w:hideMark/>
          </w:tcPr>
          <w:p w14:paraId="72E7935C" w14:textId="4DF26011"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R0390/C0050</w:t>
            </w:r>
          </w:p>
        </w:tc>
        <w:tc>
          <w:tcPr>
            <w:tcW w:w="2835" w:type="dxa"/>
            <w:hideMark/>
          </w:tcPr>
          <w:p w14:paraId="390D18F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tier 3</w:t>
            </w:r>
          </w:p>
        </w:tc>
        <w:tc>
          <w:tcPr>
            <w:tcW w:w="4529" w:type="dxa"/>
            <w:hideMark/>
          </w:tcPr>
          <w:p w14:paraId="4682E4BD" w14:textId="33BF4B06" w:rsidR="00016BE4" w:rsidRPr="0073170E" w:rsidRDefault="00016BE4" w:rsidP="00E66B4F">
            <w:pPr>
              <w:rPr>
                <w:rFonts w:ascii="Times New Roman" w:hAnsi="Times New Roman" w:cs="Times New Roman"/>
                <w:sz w:val="20"/>
                <w:szCs w:val="20"/>
              </w:rPr>
            </w:pPr>
            <w:r w:rsidRPr="0073170E">
              <w:rPr>
                <w:rFonts w:ascii="Times New Roman" w:hAnsi="Times New Roman" w:cs="Times New Roman"/>
                <w:sz w:val="20"/>
                <w:szCs w:val="20"/>
              </w:rPr>
              <w:t>This is the amount of other ancillary own funds that meet criteria for Tier 3.</w:t>
            </w:r>
          </w:p>
        </w:tc>
      </w:tr>
      <w:tr w:rsidR="00016BE4" w:rsidRPr="007B276A" w14:paraId="5DC1D6FC" w14:textId="77777777" w:rsidTr="0073170E">
        <w:trPr>
          <w:gridAfter w:val="1"/>
          <w:wAfter w:w="7" w:type="dxa"/>
          <w:trHeight w:val="683"/>
        </w:trPr>
        <w:tc>
          <w:tcPr>
            <w:tcW w:w="1843" w:type="dxa"/>
            <w:hideMark/>
          </w:tcPr>
          <w:p w14:paraId="3B6BD8EC" w14:textId="0FFFFED9"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R0400/C0010</w:t>
            </w:r>
          </w:p>
        </w:tc>
        <w:tc>
          <w:tcPr>
            <w:tcW w:w="2835" w:type="dxa"/>
            <w:hideMark/>
          </w:tcPr>
          <w:p w14:paraId="336DBA10" w14:textId="0B83EF55" w:rsidR="00016BE4" w:rsidRPr="0073170E" w:rsidRDefault="00016BE4" w:rsidP="00675571">
            <w:pPr>
              <w:rPr>
                <w:rFonts w:ascii="Times New Roman" w:hAnsi="Times New Roman" w:cs="Times New Roman"/>
                <w:sz w:val="20"/>
                <w:szCs w:val="20"/>
              </w:rPr>
            </w:pPr>
            <w:r w:rsidRPr="0073170E">
              <w:rPr>
                <w:rFonts w:ascii="Times New Roman" w:hAnsi="Times New Roman" w:cs="Times New Roman"/>
                <w:sz w:val="20"/>
                <w:szCs w:val="20"/>
              </w:rPr>
              <w:t xml:space="preserve">Total ancillary own funds </w:t>
            </w:r>
          </w:p>
        </w:tc>
        <w:tc>
          <w:tcPr>
            <w:tcW w:w="4529" w:type="dxa"/>
            <w:hideMark/>
          </w:tcPr>
          <w:p w14:paraId="1387D9F9" w14:textId="7C02938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ancillary own fund items.</w:t>
            </w:r>
          </w:p>
        </w:tc>
      </w:tr>
      <w:tr w:rsidR="00016BE4" w:rsidRPr="007B276A" w14:paraId="3A76EC97" w14:textId="77777777" w:rsidTr="0073170E">
        <w:trPr>
          <w:gridAfter w:val="1"/>
          <w:wAfter w:w="7" w:type="dxa"/>
          <w:trHeight w:val="706"/>
        </w:trPr>
        <w:tc>
          <w:tcPr>
            <w:tcW w:w="1843" w:type="dxa"/>
            <w:tcBorders>
              <w:bottom w:val="single" w:sz="4" w:space="0" w:color="auto"/>
            </w:tcBorders>
            <w:hideMark/>
          </w:tcPr>
          <w:p w14:paraId="625A925E" w14:textId="0EB8E3E3"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R0400/C0040</w:t>
            </w:r>
          </w:p>
        </w:tc>
        <w:tc>
          <w:tcPr>
            <w:tcW w:w="2835" w:type="dxa"/>
            <w:tcBorders>
              <w:bottom w:val="single" w:sz="4" w:space="0" w:color="auto"/>
            </w:tcBorders>
            <w:hideMark/>
          </w:tcPr>
          <w:p w14:paraId="47AE0B12" w14:textId="65AF6FAA" w:rsidR="00016BE4" w:rsidRPr="0073170E" w:rsidRDefault="00016BE4" w:rsidP="00675571">
            <w:pPr>
              <w:rPr>
                <w:rFonts w:ascii="Times New Roman" w:hAnsi="Times New Roman" w:cs="Times New Roman"/>
                <w:sz w:val="20"/>
                <w:szCs w:val="20"/>
              </w:rPr>
            </w:pPr>
            <w:r w:rsidRPr="0073170E">
              <w:rPr>
                <w:rFonts w:ascii="Times New Roman" w:hAnsi="Times New Roman" w:cs="Times New Roman"/>
                <w:sz w:val="20"/>
                <w:szCs w:val="20"/>
              </w:rPr>
              <w:t xml:space="preserve">Total ancillary own funds </w:t>
            </w:r>
            <w:r w:rsidR="0049475B">
              <w:rPr>
                <w:rFonts w:ascii="Times New Roman" w:hAnsi="Times New Roman" w:cs="Times New Roman"/>
                <w:sz w:val="20"/>
                <w:szCs w:val="20"/>
              </w:rPr>
              <w:t xml:space="preserve">- </w:t>
            </w:r>
            <w:r w:rsidRPr="0073170E">
              <w:rPr>
                <w:rFonts w:ascii="Times New Roman" w:hAnsi="Times New Roman" w:cs="Times New Roman"/>
                <w:sz w:val="20"/>
                <w:szCs w:val="20"/>
              </w:rPr>
              <w:t>tier 2</w:t>
            </w:r>
          </w:p>
        </w:tc>
        <w:tc>
          <w:tcPr>
            <w:tcW w:w="4529" w:type="dxa"/>
            <w:tcBorders>
              <w:bottom w:val="single" w:sz="4" w:space="0" w:color="auto"/>
            </w:tcBorders>
            <w:hideMark/>
          </w:tcPr>
          <w:p w14:paraId="7AEB9318" w14:textId="49FAB60A"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ancillary own fund items that meet the criteria for Tier 2. </w:t>
            </w:r>
          </w:p>
        </w:tc>
      </w:tr>
      <w:tr w:rsidR="00016BE4" w:rsidRPr="007B276A" w14:paraId="4F71B2FD" w14:textId="77777777" w:rsidTr="0073170E">
        <w:trPr>
          <w:gridAfter w:val="1"/>
          <w:wAfter w:w="7" w:type="dxa"/>
          <w:trHeight w:val="675"/>
        </w:trPr>
        <w:tc>
          <w:tcPr>
            <w:tcW w:w="1843" w:type="dxa"/>
            <w:tcBorders>
              <w:bottom w:val="single" w:sz="4" w:space="0" w:color="auto"/>
            </w:tcBorders>
            <w:hideMark/>
          </w:tcPr>
          <w:p w14:paraId="0254E141" w14:textId="7037CEFB"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R0400/C0050</w:t>
            </w:r>
          </w:p>
        </w:tc>
        <w:tc>
          <w:tcPr>
            <w:tcW w:w="2835" w:type="dxa"/>
            <w:tcBorders>
              <w:bottom w:val="single" w:sz="4" w:space="0" w:color="auto"/>
            </w:tcBorders>
            <w:hideMark/>
          </w:tcPr>
          <w:p w14:paraId="0D5230CA" w14:textId="57CD8DD4" w:rsidR="00016BE4" w:rsidRPr="0073170E" w:rsidRDefault="00016BE4" w:rsidP="0049475B">
            <w:pPr>
              <w:rPr>
                <w:rFonts w:ascii="Times New Roman" w:hAnsi="Times New Roman" w:cs="Times New Roman"/>
                <w:sz w:val="20"/>
                <w:szCs w:val="20"/>
              </w:rPr>
            </w:pPr>
            <w:r w:rsidRPr="0073170E">
              <w:rPr>
                <w:rFonts w:ascii="Times New Roman" w:hAnsi="Times New Roman" w:cs="Times New Roman"/>
                <w:sz w:val="20"/>
                <w:szCs w:val="20"/>
              </w:rPr>
              <w:t xml:space="preserve">Total ancillary own funds </w:t>
            </w:r>
            <w:r w:rsidR="0049475B">
              <w:rPr>
                <w:rFonts w:ascii="Times New Roman" w:hAnsi="Times New Roman" w:cs="Times New Roman"/>
                <w:sz w:val="20"/>
                <w:szCs w:val="20"/>
              </w:rPr>
              <w:t>-</w:t>
            </w:r>
            <w:r w:rsidRPr="0073170E">
              <w:rPr>
                <w:rFonts w:ascii="Times New Roman" w:hAnsi="Times New Roman" w:cs="Times New Roman"/>
                <w:sz w:val="20"/>
                <w:szCs w:val="20"/>
              </w:rPr>
              <w:t xml:space="preserve"> tier 3 </w:t>
            </w:r>
          </w:p>
        </w:tc>
        <w:tc>
          <w:tcPr>
            <w:tcW w:w="4529" w:type="dxa"/>
            <w:tcBorders>
              <w:bottom w:val="single" w:sz="4" w:space="0" w:color="auto"/>
            </w:tcBorders>
            <w:hideMark/>
          </w:tcPr>
          <w:p w14:paraId="25267560" w14:textId="0A5A5C45" w:rsidR="00016BE4" w:rsidRPr="0073170E" w:rsidRDefault="00016BE4"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ancillary own fund items that meet the criteria for Tier 3. </w:t>
            </w:r>
          </w:p>
        </w:tc>
      </w:tr>
      <w:tr w:rsidR="00C76D9F" w:rsidRPr="0049475B" w14:paraId="04654047" w14:textId="77777777" w:rsidTr="0073170E">
        <w:trPr>
          <w:trHeight w:val="423"/>
        </w:trPr>
        <w:tc>
          <w:tcPr>
            <w:tcW w:w="9214" w:type="dxa"/>
            <w:gridSpan w:val="4"/>
            <w:hideMark/>
          </w:tcPr>
          <w:p w14:paraId="5ABF9FE0" w14:textId="4BDC1F5B" w:rsidR="00C76D9F" w:rsidRPr="0049475B" w:rsidRDefault="00C76D9F" w:rsidP="0049475B">
            <w:pPr>
              <w:spacing w:before="120" w:after="120"/>
              <w:rPr>
                <w:rFonts w:ascii="Times New Roman" w:hAnsi="Times New Roman" w:cs="Times New Roman"/>
                <w:b/>
                <w:sz w:val="20"/>
                <w:szCs w:val="20"/>
              </w:rPr>
            </w:pPr>
            <w:r w:rsidRPr="0049475B">
              <w:rPr>
                <w:rFonts w:ascii="Times New Roman" w:hAnsi="Times New Roman" w:cs="Times New Roman"/>
                <w:b/>
                <w:sz w:val="20"/>
                <w:szCs w:val="20"/>
              </w:rPr>
              <w:t> Available and eligible own funds</w:t>
            </w:r>
          </w:p>
        </w:tc>
      </w:tr>
      <w:tr w:rsidR="00C76D9F" w:rsidRPr="00C76D9F" w14:paraId="3A3E924B" w14:textId="77777777" w:rsidTr="00C76D9F">
        <w:trPr>
          <w:trHeight w:val="1215"/>
        </w:trPr>
        <w:tc>
          <w:tcPr>
            <w:tcW w:w="1843" w:type="dxa"/>
            <w:hideMark/>
          </w:tcPr>
          <w:p w14:paraId="5AB720B5" w14:textId="33D6C20E"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R0500/C0010</w:t>
            </w:r>
          </w:p>
        </w:tc>
        <w:tc>
          <w:tcPr>
            <w:tcW w:w="2835" w:type="dxa"/>
            <w:hideMark/>
          </w:tcPr>
          <w:p w14:paraId="3E6E9B8B" w14:textId="7B5913CA"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w:t>
            </w:r>
            <w:r w:rsidR="00094EE2">
              <w:rPr>
                <w:rFonts w:ascii="Times New Roman" w:hAnsi="Times New Roman" w:cs="Times New Roman"/>
                <w:sz w:val="20"/>
                <w:szCs w:val="20"/>
              </w:rPr>
              <w:t>able own funds to meet the SCR</w:t>
            </w:r>
          </w:p>
        </w:tc>
        <w:tc>
          <w:tcPr>
            <w:tcW w:w="4536" w:type="dxa"/>
            <w:gridSpan w:val="2"/>
            <w:hideMark/>
          </w:tcPr>
          <w:p w14:paraId="03C1BB64" w14:textId="49C2036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and ancillary own fund items that meet the tier 1, tier 2 and tier 3 criteria and that are therefore available to meet the SCR.</w:t>
            </w:r>
          </w:p>
        </w:tc>
      </w:tr>
      <w:tr w:rsidR="00B00BBB" w:rsidRPr="00C76D9F" w14:paraId="49429C57" w14:textId="77777777" w:rsidTr="00094EE2">
        <w:trPr>
          <w:trHeight w:val="871"/>
        </w:trPr>
        <w:tc>
          <w:tcPr>
            <w:tcW w:w="1843" w:type="dxa"/>
            <w:hideMark/>
          </w:tcPr>
          <w:p w14:paraId="5E003EE0" w14:textId="3D25B2EC"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R0500/C0020</w:t>
            </w:r>
          </w:p>
        </w:tc>
        <w:tc>
          <w:tcPr>
            <w:tcW w:w="2835" w:type="dxa"/>
            <w:hideMark/>
          </w:tcPr>
          <w:p w14:paraId="4A78F3C3" w14:textId="3E33DC19"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w:t>
            </w:r>
            <w:r w:rsidR="00094EE2">
              <w:rPr>
                <w:rFonts w:ascii="Times New Roman" w:hAnsi="Times New Roman" w:cs="Times New Roman"/>
                <w:sz w:val="20"/>
                <w:szCs w:val="20"/>
              </w:rPr>
              <w:t>ble own funds to meet the SCR -</w:t>
            </w:r>
            <w:r w:rsidRPr="0073170E">
              <w:rPr>
                <w:rFonts w:ascii="Times New Roman" w:hAnsi="Times New Roman" w:cs="Times New Roman"/>
                <w:sz w:val="20"/>
                <w:szCs w:val="20"/>
              </w:rPr>
              <w:t xml:space="preserve"> tier 1 unrestricted </w:t>
            </w:r>
          </w:p>
        </w:tc>
        <w:tc>
          <w:tcPr>
            <w:tcW w:w="4536" w:type="dxa"/>
            <w:gridSpan w:val="2"/>
            <w:hideMark/>
          </w:tcPr>
          <w:p w14:paraId="1D2C5842" w14:textId="0CE9E753"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the sum of all basic own fund items  that meet the criteria to be included in Tier 1 unrestricted items and that are theref</w:t>
            </w:r>
            <w:r w:rsidR="00094EE2">
              <w:rPr>
                <w:rFonts w:ascii="Times New Roman" w:hAnsi="Times New Roman" w:cs="Times New Roman"/>
                <w:sz w:val="20"/>
                <w:szCs w:val="20"/>
              </w:rPr>
              <w:t>ore available to meet the SCR.</w:t>
            </w:r>
          </w:p>
        </w:tc>
      </w:tr>
      <w:tr w:rsidR="00C76D9F" w:rsidRPr="00C76D9F" w14:paraId="2AE0E74E" w14:textId="77777777" w:rsidTr="00C76D9F">
        <w:trPr>
          <w:trHeight w:val="949"/>
        </w:trPr>
        <w:tc>
          <w:tcPr>
            <w:tcW w:w="1843" w:type="dxa"/>
            <w:hideMark/>
          </w:tcPr>
          <w:p w14:paraId="61DAF825" w14:textId="5A618694"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R0500/C0030</w:t>
            </w:r>
          </w:p>
        </w:tc>
        <w:tc>
          <w:tcPr>
            <w:tcW w:w="2835" w:type="dxa"/>
            <w:hideMark/>
          </w:tcPr>
          <w:p w14:paraId="286E8BBE" w14:textId="20B41C60"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w:t>
            </w:r>
            <w:r w:rsidR="00094EE2">
              <w:rPr>
                <w:rFonts w:ascii="Times New Roman" w:hAnsi="Times New Roman" w:cs="Times New Roman"/>
                <w:sz w:val="20"/>
                <w:szCs w:val="20"/>
              </w:rPr>
              <w:t>ble own funds to meet the SCR -</w:t>
            </w:r>
            <w:r w:rsidRPr="0073170E">
              <w:rPr>
                <w:rFonts w:ascii="Times New Roman" w:hAnsi="Times New Roman" w:cs="Times New Roman"/>
                <w:sz w:val="20"/>
                <w:szCs w:val="20"/>
              </w:rPr>
              <w:t xml:space="preserve"> tier 1 restricted </w:t>
            </w:r>
          </w:p>
        </w:tc>
        <w:tc>
          <w:tcPr>
            <w:tcW w:w="4536" w:type="dxa"/>
            <w:gridSpan w:val="2"/>
            <w:hideMark/>
          </w:tcPr>
          <w:p w14:paraId="33F3CBDF" w14:textId="51DDC6A4"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the sum of all basic own fund items that meet the criteria to be included in Tier 1 restricted items and that are therefore available to meet the SCR.</w:t>
            </w:r>
          </w:p>
        </w:tc>
      </w:tr>
      <w:tr w:rsidR="00B00BBB" w:rsidRPr="00C76D9F" w14:paraId="067B0AA0" w14:textId="77777777" w:rsidTr="0073170E">
        <w:trPr>
          <w:trHeight w:val="1290"/>
        </w:trPr>
        <w:tc>
          <w:tcPr>
            <w:tcW w:w="1843" w:type="dxa"/>
            <w:hideMark/>
          </w:tcPr>
          <w:p w14:paraId="2332ECB3" w14:textId="3359CE78"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R0500/C0040</w:t>
            </w:r>
          </w:p>
        </w:tc>
        <w:tc>
          <w:tcPr>
            <w:tcW w:w="2835" w:type="dxa"/>
            <w:hideMark/>
          </w:tcPr>
          <w:p w14:paraId="73AF419A" w14:textId="30BE1265"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w:t>
            </w:r>
            <w:r w:rsidR="00094EE2">
              <w:rPr>
                <w:rFonts w:ascii="Times New Roman" w:hAnsi="Times New Roman" w:cs="Times New Roman"/>
                <w:sz w:val="20"/>
                <w:szCs w:val="20"/>
              </w:rPr>
              <w:t>able own funds to meet the SCR -</w:t>
            </w:r>
            <w:r w:rsidRPr="0073170E">
              <w:rPr>
                <w:rFonts w:ascii="Times New Roman" w:hAnsi="Times New Roman" w:cs="Times New Roman"/>
                <w:sz w:val="20"/>
                <w:szCs w:val="20"/>
              </w:rPr>
              <w:t xml:space="preserve"> tier 2</w:t>
            </w:r>
          </w:p>
        </w:tc>
        <w:tc>
          <w:tcPr>
            <w:tcW w:w="4536" w:type="dxa"/>
            <w:gridSpan w:val="2"/>
            <w:hideMark/>
          </w:tcPr>
          <w:p w14:paraId="2574A217" w14:textId="229282CD"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and ancillary own fund items that meet the criteria to be included in Tier 2 and that are therefore available to meet the SCR. </w:t>
            </w:r>
          </w:p>
        </w:tc>
      </w:tr>
      <w:tr w:rsidR="00B00BBB" w:rsidRPr="00C76D9F" w14:paraId="6266DBB9" w14:textId="77777777" w:rsidTr="0073170E">
        <w:trPr>
          <w:trHeight w:val="1260"/>
        </w:trPr>
        <w:tc>
          <w:tcPr>
            <w:tcW w:w="1843" w:type="dxa"/>
            <w:hideMark/>
          </w:tcPr>
          <w:p w14:paraId="4BCE3C5E" w14:textId="3A131A99"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R0500/C0050</w:t>
            </w:r>
          </w:p>
        </w:tc>
        <w:tc>
          <w:tcPr>
            <w:tcW w:w="2835" w:type="dxa"/>
            <w:hideMark/>
          </w:tcPr>
          <w:p w14:paraId="41EEBFF5" w14:textId="1336EBB0"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w:t>
            </w:r>
            <w:r w:rsidR="00094EE2">
              <w:rPr>
                <w:rFonts w:ascii="Times New Roman" w:hAnsi="Times New Roman" w:cs="Times New Roman"/>
                <w:sz w:val="20"/>
                <w:szCs w:val="20"/>
              </w:rPr>
              <w:t>ble own funds to meet the SCR -</w:t>
            </w:r>
            <w:r w:rsidRPr="0073170E">
              <w:rPr>
                <w:rFonts w:ascii="Times New Roman" w:hAnsi="Times New Roman" w:cs="Times New Roman"/>
                <w:sz w:val="20"/>
                <w:szCs w:val="20"/>
              </w:rPr>
              <w:t xml:space="preserve"> tier 3</w:t>
            </w:r>
          </w:p>
        </w:tc>
        <w:tc>
          <w:tcPr>
            <w:tcW w:w="4536" w:type="dxa"/>
            <w:gridSpan w:val="2"/>
            <w:hideMark/>
          </w:tcPr>
          <w:p w14:paraId="7F4703B9" w14:textId="390113AC"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after adjustments, and ancillary own fund items that meet the criteria to be included in Tier 3 and that are therefore available to meet the SCR.</w:t>
            </w:r>
          </w:p>
        </w:tc>
      </w:tr>
      <w:tr w:rsidR="00B00BBB" w:rsidRPr="00C76D9F" w14:paraId="098927D3" w14:textId="77777777" w:rsidTr="0073170E">
        <w:trPr>
          <w:trHeight w:val="1005"/>
        </w:trPr>
        <w:tc>
          <w:tcPr>
            <w:tcW w:w="1843" w:type="dxa"/>
            <w:hideMark/>
          </w:tcPr>
          <w:p w14:paraId="1750E98D" w14:textId="4872571B"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R0510/C0010</w:t>
            </w:r>
          </w:p>
        </w:tc>
        <w:tc>
          <w:tcPr>
            <w:tcW w:w="2835" w:type="dxa"/>
            <w:hideMark/>
          </w:tcPr>
          <w:p w14:paraId="161C780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w:t>
            </w:r>
          </w:p>
        </w:tc>
        <w:tc>
          <w:tcPr>
            <w:tcW w:w="4536" w:type="dxa"/>
            <w:gridSpan w:val="2"/>
            <w:hideMark/>
          </w:tcPr>
          <w:p w14:paraId="5D365C8B" w14:textId="508ABA02"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tier 1 and tier 2 criteria and that are therefore available to meet the MCR. </w:t>
            </w:r>
          </w:p>
        </w:tc>
      </w:tr>
      <w:tr w:rsidR="00B00BBB" w:rsidRPr="00C76D9F" w14:paraId="7341F3AB" w14:textId="77777777" w:rsidTr="0073170E">
        <w:trPr>
          <w:trHeight w:val="1215"/>
        </w:trPr>
        <w:tc>
          <w:tcPr>
            <w:tcW w:w="1843" w:type="dxa"/>
            <w:hideMark/>
          </w:tcPr>
          <w:p w14:paraId="68982CB7" w14:textId="43416004"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lastRenderedPageBreak/>
              <w:t>R0510/C0020</w:t>
            </w:r>
          </w:p>
        </w:tc>
        <w:tc>
          <w:tcPr>
            <w:tcW w:w="2835" w:type="dxa"/>
            <w:hideMark/>
          </w:tcPr>
          <w:p w14:paraId="30F853DB" w14:textId="6CD12F16"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1 unrestricted </w:t>
            </w:r>
          </w:p>
        </w:tc>
        <w:tc>
          <w:tcPr>
            <w:tcW w:w="4536" w:type="dxa"/>
            <w:gridSpan w:val="2"/>
            <w:hideMark/>
          </w:tcPr>
          <w:p w14:paraId="41B5B733" w14:textId="61D1C478"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after adjustments, that meet the criteria to be included in Tier 1 unrestricted items and that are therefore available to meet the MCR.</w:t>
            </w:r>
          </w:p>
        </w:tc>
      </w:tr>
      <w:tr w:rsidR="00B00BBB" w:rsidRPr="00C76D9F" w14:paraId="68B19C8B" w14:textId="77777777" w:rsidTr="0073170E">
        <w:trPr>
          <w:trHeight w:val="1245"/>
        </w:trPr>
        <w:tc>
          <w:tcPr>
            <w:tcW w:w="1843" w:type="dxa"/>
            <w:hideMark/>
          </w:tcPr>
          <w:p w14:paraId="2FF64E24" w14:textId="1B39F115"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R0510/C0030</w:t>
            </w:r>
          </w:p>
        </w:tc>
        <w:tc>
          <w:tcPr>
            <w:tcW w:w="2835" w:type="dxa"/>
            <w:hideMark/>
          </w:tcPr>
          <w:p w14:paraId="17207AC5" w14:textId="1C131C3D"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1 restricted </w:t>
            </w:r>
          </w:p>
        </w:tc>
        <w:tc>
          <w:tcPr>
            <w:tcW w:w="4536" w:type="dxa"/>
            <w:gridSpan w:val="2"/>
            <w:hideMark/>
          </w:tcPr>
          <w:p w14:paraId="54129A2D" w14:textId="3A82238A"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criteria to be included in Tier 1 restricted items and that are therefore available to meet the MCR. </w:t>
            </w:r>
          </w:p>
        </w:tc>
      </w:tr>
      <w:tr w:rsidR="00B00BBB" w:rsidRPr="00C76D9F" w14:paraId="136B67A2" w14:textId="77777777" w:rsidTr="006113BD">
        <w:trPr>
          <w:trHeight w:val="1058"/>
        </w:trPr>
        <w:tc>
          <w:tcPr>
            <w:tcW w:w="1843" w:type="dxa"/>
            <w:hideMark/>
          </w:tcPr>
          <w:p w14:paraId="2F72D3C6" w14:textId="551D4098"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R0510/C0040</w:t>
            </w:r>
          </w:p>
        </w:tc>
        <w:tc>
          <w:tcPr>
            <w:tcW w:w="2835" w:type="dxa"/>
            <w:hideMark/>
          </w:tcPr>
          <w:p w14:paraId="63333037" w14:textId="26678945"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2</w:t>
            </w:r>
          </w:p>
        </w:tc>
        <w:tc>
          <w:tcPr>
            <w:tcW w:w="4536" w:type="dxa"/>
            <w:gridSpan w:val="2"/>
            <w:hideMark/>
          </w:tcPr>
          <w:p w14:paraId="3DCD98CB" w14:textId="666BD9F2"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criteria to be included in Tier 2 and that are therefore available to meet the MCR. </w:t>
            </w:r>
          </w:p>
        </w:tc>
      </w:tr>
      <w:tr w:rsidR="00B00BBB" w:rsidRPr="00C76D9F" w14:paraId="5D02CD6F" w14:textId="77777777" w:rsidTr="0073170E">
        <w:trPr>
          <w:trHeight w:val="735"/>
        </w:trPr>
        <w:tc>
          <w:tcPr>
            <w:tcW w:w="1843" w:type="dxa"/>
            <w:hideMark/>
          </w:tcPr>
          <w:p w14:paraId="5B44B3AE" w14:textId="6575625D"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R0540/C0010</w:t>
            </w:r>
          </w:p>
        </w:tc>
        <w:tc>
          <w:tcPr>
            <w:tcW w:w="2835" w:type="dxa"/>
            <w:hideMark/>
          </w:tcPr>
          <w:p w14:paraId="75AE141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SCR</w:t>
            </w:r>
          </w:p>
        </w:tc>
        <w:tc>
          <w:tcPr>
            <w:tcW w:w="4536" w:type="dxa"/>
            <w:gridSpan w:val="2"/>
            <w:hideMark/>
          </w:tcPr>
          <w:p w14:paraId="3246B10B" w14:textId="2C379D14"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available own funds that are eligible to cover the SCR. </w:t>
            </w:r>
          </w:p>
        </w:tc>
      </w:tr>
      <w:tr w:rsidR="00B00BBB" w:rsidRPr="00C76D9F" w14:paraId="5A06D65F" w14:textId="77777777" w:rsidTr="006113BD">
        <w:trPr>
          <w:trHeight w:val="704"/>
        </w:trPr>
        <w:tc>
          <w:tcPr>
            <w:tcW w:w="1843" w:type="dxa"/>
            <w:hideMark/>
          </w:tcPr>
          <w:p w14:paraId="621EAE05" w14:textId="2CB9DB16"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R0540/C0020</w:t>
            </w:r>
          </w:p>
        </w:tc>
        <w:tc>
          <w:tcPr>
            <w:tcW w:w="2835" w:type="dxa"/>
            <w:hideMark/>
          </w:tcPr>
          <w:p w14:paraId="4E06ED67" w14:textId="153A966B"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1 unrestricted </w:t>
            </w:r>
          </w:p>
        </w:tc>
        <w:tc>
          <w:tcPr>
            <w:tcW w:w="4536" w:type="dxa"/>
            <w:gridSpan w:val="2"/>
            <w:hideMark/>
          </w:tcPr>
          <w:p w14:paraId="7ACE5E5C" w14:textId="575395C1" w:rsidR="00B00BBB" w:rsidRPr="0073170E" w:rsidRDefault="00B00BBB"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unrestricted Tier 1 own fund items that are eligible to meet the SCR. </w:t>
            </w:r>
          </w:p>
        </w:tc>
      </w:tr>
      <w:tr w:rsidR="00B00BBB" w:rsidRPr="00C76D9F" w14:paraId="0B24E767" w14:textId="77777777" w:rsidTr="006113BD">
        <w:trPr>
          <w:trHeight w:val="733"/>
        </w:trPr>
        <w:tc>
          <w:tcPr>
            <w:tcW w:w="1843" w:type="dxa"/>
            <w:hideMark/>
          </w:tcPr>
          <w:p w14:paraId="61E42C16" w14:textId="43A03EEC"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R0540/C0030</w:t>
            </w:r>
          </w:p>
        </w:tc>
        <w:tc>
          <w:tcPr>
            <w:tcW w:w="2835" w:type="dxa"/>
            <w:hideMark/>
          </w:tcPr>
          <w:p w14:paraId="097C292E" w14:textId="0F722B86"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1 restricted </w:t>
            </w:r>
          </w:p>
        </w:tc>
        <w:tc>
          <w:tcPr>
            <w:tcW w:w="4536" w:type="dxa"/>
            <w:gridSpan w:val="2"/>
            <w:hideMark/>
          </w:tcPr>
          <w:p w14:paraId="7B446D60" w14:textId="11BE32A4"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This is the amount of restricted Tier 1 own fund items that are eligible to meet the SCR.</w:t>
            </w:r>
          </w:p>
        </w:tc>
      </w:tr>
      <w:tr w:rsidR="00B00BBB" w:rsidRPr="00C76D9F" w14:paraId="39B39895" w14:textId="77777777" w:rsidTr="006113BD">
        <w:trPr>
          <w:trHeight w:val="719"/>
        </w:trPr>
        <w:tc>
          <w:tcPr>
            <w:tcW w:w="1843" w:type="dxa"/>
            <w:hideMark/>
          </w:tcPr>
          <w:p w14:paraId="76FDF29F" w14:textId="604641FC"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R0540/C0040</w:t>
            </w:r>
          </w:p>
        </w:tc>
        <w:tc>
          <w:tcPr>
            <w:tcW w:w="2835" w:type="dxa"/>
            <w:hideMark/>
          </w:tcPr>
          <w:p w14:paraId="0751B9EC" w14:textId="52CEFE0C"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2</w:t>
            </w:r>
          </w:p>
        </w:tc>
        <w:tc>
          <w:tcPr>
            <w:tcW w:w="4536" w:type="dxa"/>
            <w:gridSpan w:val="2"/>
            <w:hideMark/>
          </w:tcPr>
          <w:p w14:paraId="65564575" w14:textId="20AC88BE" w:rsidR="00B00BBB" w:rsidRPr="0073170E" w:rsidRDefault="00B00BBB"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Tier 2 own fund items that are eligible to meet the SCR. </w:t>
            </w:r>
          </w:p>
        </w:tc>
      </w:tr>
      <w:tr w:rsidR="00B00BBB" w:rsidRPr="00C76D9F" w14:paraId="5D8D21D8" w14:textId="77777777" w:rsidTr="006113BD">
        <w:trPr>
          <w:trHeight w:val="828"/>
        </w:trPr>
        <w:tc>
          <w:tcPr>
            <w:tcW w:w="1843" w:type="dxa"/>
            <w:hideMark/>
          </w:tcPr>
          <w:p w14:paraId="7D3DA8A0" w14:textId="0D311ACB"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R0540/C0050</w:t>
            </w:r>
          </w:p>
        </w:tc>
        <w:tc>
          <w:tcPr>
            <w:tcW w:w="2835" w:type="dxa"/>
            <w:hideMark/>
          </w:tcPr>
          <w:p w14:paraId="417AF118" w14:textId="690B1670"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3</w:t>
            </w:r>
          </w:p>
        </w:tc>
        <w:tc>
          <w:tcPr>
            <w:tcW w:w="4536" w:type="dxa"/>
            <w:gridSpan w:val="2"/>
            <w:hideMark/>
          </w:tcPr>
          <w:p w14:paraId="24800002" w14:textId="160698FF" w:rsidR="00B00BBB" w:rsidRPr="0073170E" w:rsidRDefault="00B00BBB" w:rsidP="00953F05">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Tier 3 own fund items that are eligible to meet the SCR. </w:t>
            </w:r>
          </w:p>
        </w:tc>
      </w:tr>
      <w:tr w:rsidR="00B00BBB" w:rsidRPr="00C76D9F" w14:paraId="57C18E02" w14:textId="77777777" w:rsidTr="0073170E">
        <w:trPr>
          <w:trHeight w:val="735"/>
        </w:trPr>
        <w:tc>
          <w:tcPr>
            <w:tcW w:w="1843" w:type="dxa"/>
            <w:hideMark/>
          </w:tcPr>
          <w:p w14:paraId="76FBD29B" w14:textId="73D91F90"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R0550/C0010</w:t>
            </w:r>
          </w:p>
        </w:tc>
        <w:tc>
          <w:tcPr>
            <w:tcW w:w="2835" w:type="dxa"/>
            <w:hideMark/>
          </w:tcPr>
          <w:p w14:paraId="35CB87A9"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MCR</w:t>
            </w:r>
          </w:p>
        </w:tc>
        <w:tc>
          <w:tcPr>
            <w:tcW w:w="4536" w:type="dxa"/>
            <w:gridSpan w:val="2"/>
            <w:hideMark/>
          </w:tcPr>
          <w:p w14:paraId="5C2021E7" w14:textId="409BF5F5"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own fund items that are eligible to meet the MCR. </w:t>
            </w:r>
          </w:p>
        </w:tc>
      </w:tr>
      <w:tr w:rsidR="00B00BBB" w:rsidRPr="00C76D9F" w14:paraId="19AD9814" w14:textId="77777777" w:rsidTr="006113BD">
        <w:trPr>
          <w:trHeight w:val="795"/>
        </w:trPr>
        <w:tc>
          <w:tcPr>
            <w:tcW w:w="1843" w:type="dxa"/>
            <w:hideMark/>
          </w:tcPr>
          <w:p w14:paraId="215BD85A" w14:textId="0A5B9F9A"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R0550/C0020</w:t>
            </w:r>
          </w:p>
        </w:tc>
        <w:tc>
          <w:tcPr>
            <w:tcW w:w="2835" w:type="dxa"/>
            <w:hideMark/>
          </w:tcPr>
          <w:p w14:paraId="5B87A7B8" w14:textId="70728F3A"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MCR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1 unrestricted </w:t>
            </w:r>
          </w:p>
        </w:tc>
        <w:tc>
          <w:tcPr>
            <w:tcW w:w="4536" w:type="dxa"/>
            <w:gridSpan w:val="2"/>
            <w:hideMark/>
          </w:tcPr>
          <w:p w14:paraId="7E3A326E" w14:textId="16283C6A"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unrestricted Tier 1 own fund items that are eligible to meet the MCR. </w:t>
            </w:r>
          </w:p>
        </w:tc>
      </w:tr>
      <w:tr w:rsidR="00B00BBB" w:rsidRPr="00C76D9F" w14:paraId="1F396DED" w14:textId="77777777" w:rsidTr="006113BD">
        <w:trPr>
          <w:trHeight w:val="706"/>
        </w:trPr>
        <w:tc>
          <w:tcPr>
            <w:tcW w:w="1843" w:type="dxa"/>
            <w:hideMark/>
          </w:tcPr>
          <w:p w14:paraId="027C2248" w14:textId="6FD2E714"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R0550/C0030</w:t>
            </w:r>
          </w:p>
        </w:tc>
        <w:tc>
          <w:tcPr>
            <w:tcW w:w="2835" w:type="dxa"/>
            <w:hideMark/>
          </w:tcPr>
          <w:p w14:paraId="6F3BCE30" w14:textId="35DE448B"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MCR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1 restricted </w:t>
            </w:r>
          </w:p>
        </w:tc>
        <w:tc>
          <w:tcPr>
            <w:tcW w:w="4536" w:type="dxa"/>
            <w:gridSpan w:val="2"/>
            <w:hideMark/>
          </w:tcPr>
          <w:p w14:paraId="646203D2" w14:textId="20A276D1"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amount of restricted Tier 1 own fund items that are eligible to meet the MCR.</w:t>
            </w:r>
          </w:p>
        </w:tc>
      </w:tr>
      <w:tr w:rsidR="00B00BBB" w:rsidRPr="00C76D9F" w14:paraId="4BFBA875" w14:textId="77777777" w:rsidTr="006113BD">
        <w:trPr>
          <w:trHeight w:val="789"/>
        </w:trPr>
        <w:tc>
          <w:tcPr>
            <w:tcW w:w="1843" w:type="dxa"/>
            <w:hideMark/>
          </w:tcPr>
          <w:p w14:paraId="62BEEDC9" w14:textId="6767CFA9"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R0550/C0040</w:t>
            </w:r>
          </w:p>
        </w:tc>
        <w:tc>
          <w:tcPr>
            <w:tcW w:w="2835" w:type="dxa"/>
            <w:hideMark/>
          </w:tcPr>
          <w:p w14:paraId="51B51E4C" w14:textId="01C5C42B" w:rsidR="00B00BBB" w:rsidRPr="0073170E" w:rsidRDefault="00B00BBB" w:rsidP="00135415">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MCR </w:t>
            </w:r>
            <w:r w:rsidR="00135415">
              <w:rPr>
                <w:rFonts w:ascii="Times New Roman" w:hAnsi="Times New Roman" w:cs="Times New Roman"/>
                <w:sz w:val="20"/>
                <w:szCs w:val="20"/>
              </w:rPr>
              <w:t>-</w:t>
            </w:r>
            <w:r w:rsidRPr="0073170E">
              <w:rPr>
                <w:rFonts w:ascii="Times New Roman" w:hAnsi="Times New Roman" w:cs="Times New Roman"/>
                <w:sz w:val="20"/>
                <w:szCs w:val="20"/>
              </w:rPr>
              <w:t xml:space="preserve"> tier 2</w:t>
            </w:r>
          </w:p>
        </w:tc>
        <w:tc>
          <w:tcPr>
            <w:tcW w:w="4536" w:type="dxa"/>
            <w:gridSpan w:val="2"/>
            <w:hideMark/>
          </w:tcPr>
          <w:p w14:paraId="2C582121" w14:textId="13B4EE45"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Tier 2 basic own fund items that are eligible to meet the MCR. </w:t>
            </w:r>
          </w:p>
        </w:tc>
      </w:tr>
      <w:tr w:rsidR="00B00BBB" w:rsidRPr="00C76D9F" w14:paraId="4477A9C3" w14:textId="77777777" w:rsidTr="006113BD">
        <w:trPr>
          <w:trHeight w:val="346"/>
        </w:trPr>
        <w:tc>
          <w:tcPr>
            <w:tcW w:w="1843" w:type="dxa"/>
            <w:hideMark/>
          </w:tcPr>
          <w:p w14:paraId="45230E8F" w14:textId="1F5E66BD"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R0580/C0010</w:t>
            </w:r>
          </w:p>
        </w:tc>
        <w:tc>
          <w:tcPr>
            <w:tcW w:w="2835" w:type="dxa"/>
            <w:hideMark/>
          </w:tcPr>
          <w:p w14:paraId="6CF27025" w14:textId="02391332" w:rsidR="00B00BBB" w:rsidRPr="0073170E" w:rsidRDefault="00135415" w:rsidP="00C76D9F">
            <w:pPr>
              <w:rPr>
                <w:rFonts w:ascii="Times New Roman" w:hAnsi="Times New Roman" w:cs="Times New Roman"/>
                <w:sz w:val="20"/>
                <w:szCs w:val="20"/>
              </w:rPr>
            </w:pPr>
            <w:r w:rsidRPr="00135415">
              <w:rPr>
                <w:rFonts w:ascii="Times New Roman" w:hAnsi="Times New Roman" w:cs="Times New Roman"/>
                <w:sz w:val="20"/>
                <w:szCs w:val="20"/>
              </w:rPr>
              <w:t>Solvency capital requirement</w:t>
            </w:r>
          </w:p>
        </w:tc>
        <w:tc>
          <w:tcPr>
            <w:tcW w:w="4536" w:type="dxa"/>
            <w:gridSpan w:val="2"/>
            <w:hideMark/>
          </w:tcPr>
          <w:p w14:paraId="308867E6" w14:textId="77777777" w:rsidR="00B00BBB" w:rsidRDefault="00B00BBB" w:rsidP="00AD3709">
            <w:pPr>
              <w:rPr>
                <w:rFonts w:ascii="Times New Roman" w:hAnsi="Times New Roman" w:cs="Times New Roman"/>
                <w:sz w:val="20"/>
                <w:szCs w:val="20"/>
              </w:rPr>
            </w:pPr>
            <w:r w:rsidRPr="0073170E">
              <w:rPr>
                <w:rFonts w:ascii="Times New Roman" w:hAnsi="Times New Roman" w:cs="Times New Roman"/>
                <w:sz w:val="20"/>
                <w:szCs w:val="20"/>
              </w:rPr>
              <w:t xml:space="preserve">This is the total SCR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 xml:space="preserve"> as a whole and shall correspond to the SCR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on the relevant SCR template.</w:t>
            </w:r>
          </w:p>
          <w:p w14:paraId="020343A9" w14:textId="3BC6B29C" w:rsidR="00074E96" w:rsidRPr="00074E96" w:rsidRDefault="00953F05" w:rsidP="00074E96">
            <w:pPr>
              <w:rPr>
                <w:ins w:id="6" w:author="Author"/>
                <w:rFonts w:ascii="Times New Roman" w:hAnsi="Times New Roman" w:cs="Times New Roman"/>
                <w:sz w:val="20"/>
                <w:szCs w:val="20"/>
              </w:rPr>
            </w:pPr>
            <w:r w:rsidRPr="00246EC4">
              <w:rPr>
                <w:rFonts w:ascii="Times New Roman" w:hAnsi="Times New Roman" w:cs="Times New Roman"/>
                <w:sz w:val="20"/>
                <w:szCs w:val="20"/>
              </w:rPr>
              <w:t xml:space="preserve">For quarterly reporting this is the latest SCR to be calculated and reported in accordance with articles 103 to 127 of Directive 2009/138/EC, either the annual one or a more recent one in case the SCR has been recalculated </w:t>
            </w:r>
            <w:ins w:id="7" w:author="Author">
              <w:r w:rsidR="00074E96" w:rsidRPr="00074E96">
                <w:rPr>
                  <w:rFonts w:ascii="Times New Roman" w:hAnsi="Times New Roman" w:cs="Times New Roman"/>
                  <w:sz w:val="20"/>
                  <w:szCs w:val="20"/>
                </w:rPr>
                <w:t xml:space="preserve">due to for example a change in risk profile, a breach or a risk of breaching the SCR. </w:t>
              </w:r>
              <w:del w:id="8" w:author="Author">
                <w:r w:rsidR="00074E96" w:rsidRPr="00074E96" w:rsidDel="00611F0B">
                  <w:rPr>
                    <w:rFonts w:ascii="Times New Roman" w:hAnsi="Times New Roman" w:cs="Times New Roman"/>
                    <w:sz w:val="20"/>
                    <w:szCs w:val="20"/>
                  </w:rPr>
                  <w:delText xml:space="preserve">In case of breach or risk of breach of the SCR the SCR amount shall be calculated in accordance with </w:delText>
                </w:r>
                <w:r w:rsidR="00074E96" w:rsidRPr="00074E96" w:rsidDel="00611F0B">
                  <w:rPr>
                    <w:rFonts w:ascii="Times New Roman" w:hAnsi="Times New Roman" w:cs="Times New Roman"/>
                    <w:sz w:val="20"/>
                    <w:szCs w:val="20"/>
                  </w:rPr>
                  <w:lastRenderedPageBreak/>
                  <w:delText xml:space="preserve">Articles 103 to 127 of Directive 2009/138/EC at the reference date. </w:delText>
                </w:r>
              </w:del>
              <w:r w:rsidR="00074E96" w:rsidRPr="00074E96">
                <w:rPr>
                  <w:rFonts w:ascii="Times New Roman" w:hAnsi="Times New Roman" w:cs="Times New Roman"/>
                  <w:sz w:val="20"/>
                  <w:szCs w:val="20"/>
                </w:rPr>
                <w:t xml:space="preserve">The amount shall include any capital add on set by the National Supervisory Authority.. </w:t>
              </w:r>
            </w:ins>
          </w:p>
          <w:p w14:paraId="2BC5205F" w14:textId="483B9199" w:rsidR="00953F05" w:rsidRPr="0073170E" w:rsidRDefault="0078608C" w:rsidP="00611F0B">
            <w:pPr>
              <w:rPr>
                <w:rFonts w:ascii="Times New Roman" w:hAnsi="Times New Roman" w:cs="Times New Roman"/>
                <w:sz w:val="20"/>
                <w:szCs w:val="20"/>
              </w:rPr>
            </w:pPr>
            <w:ins w:id="9" w:author="Author">
              <w:r w:rsidRPr="0078608C">
                <w:rPr>
                  <w:rFonts w:ascii="Times New Roman" w:hAnsi="Times New Roman" w:cs="Times New Roman"/>
                  <w:sz w:val="20"/>
                  <w:szCs w:val="20"/>
                </w:rPr>
                <w:t>In case no full recalculation has been performed for the purpose of the quart</w:t>
              </w:r>
              <w:del w:id="10" w:author="Author">
                <w:r w:rsidRPr="0078608C" w:rsidDel="00611F0B">
                  <w:rPr>
                    <w:rFonts w:ascii="Times New Roman" w:hAnsi="Times New Roman" w:cs="Times New Roman"/>
                    <w:sz w:val="20"/>
                    <w:szCs w:val="20"/>
                  </w:rPr>
                  <w:delText>l</w:delText>
                </w:r>
              </w:del>
              <w:r w:rsidRPr="0078608C">
                <w:rPr>
                  <w:rFonts w:ascii="Times New Roman" w:hAnsi="Times New Roman" w:cs="Times New Roman"/>
                  <w:sz w:val="20"/>
                  <w:szCs w:val="20"/>
                </w:rPr>
                <w:t>erly reporting but undertakings have updated the SCR via approximations, then this updated SCR can be reported in the quarterly submission</w:t>
              </w:r>
              <w:r w:rsidR="00074E96" w:rsidRPr="00074E96">
                <w:rPr>
                  <w:rFonts w:ascii="Times New Roman" w:hAnsi="Times New Roman" w:cs="Times New Roman"/>
                  <w:sz w:val="20"/>
                  <w:szCs w:val="20"/>
                </w:rPr>
                <w:t>.</w:t>
              </w:r>
            </w:ins>
          </w:p>
        </w:tc>
      </w:tr>
      <w:tr w:rsidR="00B00BBB" w:rsidRPr="00C76D9F" w14:paraId="7229F60A" w14:textId="77777777" w:rsidTr="0073170E">
        <w:trPr>
          <w:trHeight w:val="735"/>
        </w:trPr>
        <w:tc>
          <w:tcPr>
            <w:tcW w:w="1843" w:type="dxa"/>
            <w:hideMark/>
          </w:tcPr>
          <w:p w14:paraId="6A63ADE7" w14:textId="4B4AA806"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lastRenderedPageBreak/>
              <w:t>R0600/C0010</w:t>
            </w:r>
          </w:p>
        </w:tc>
        <w:tc>
          <w:tcPr>
            <w:tcW w:w="2835" w:type="dxa"/>
            <w:hideMark/>
          </w:tcPr>
          <w:p w14:paraId="0D13794C" w14:textId="3C820939" w:rsidR="00B00BBB" w:rsidRPr="0073170E" w:rsidRDefault="00135415" w:rsidP="00C76D9F">
            <w:pPr>
              <w:rPr>
                <w:rFonts w:ascii="Times New Roman" w:hAnsi="Times New Roman" w:cs="Times New Roman"/>
                <w:sz w:val="20"/>
                <w:szCs w:val="20"/>
              </w:rPr>
            </w:pPr>
            <w:r w:rsidRPr="00135415">
              <w:rPr>
                <w:rFonts w:ascii="Times New Roman" w:hAnsi="Times New Roman" w:cs="Times New Roman"/>
                <w:sz w:val="20"/>
                <w:szCs w:val="20"/>
              </w:rPr>
              <w:t>Minimum Capital Requirement</w:t>
            </w:r>
            <w:r w:rsidR="00B00BBB" w:rsidRPr="0073170E">
              <w:rPr>
                <w:rFonts w:ascii="Times New Roman" w:hAnsi="Times New Roman" w:cs="Times New Roman"/>
                <w:sz w:val="20"/>
                <w:szCs w:val="20"/>
              </w:rPr>
              <w:t xml:space="preserve"> </w:t>
            </w:r>
          </w:p>
        </w:tc>
        <w:tc>
          <w:tcPr>
            <w:tcW w:w="4536" w:type="dxa"/>
            <w:gridSpan w:val="2"/>
            <w:hideMark/>
          </w:tcPr>
          <w:p w14:paraId="3F210E2F" w14:textId="4727B976" w:rsidR="00B00BBB" w:rsidRPr="0073170E" w:rsidRDefault="00B00BBB" w:rsidP="00AD3709">
            <w:pPr>
              <w:rPr>
                <w:rFonts w:ascii="Times New Roman" w:hAnsi="Times New Roman" w:cs="Times New Roman"/>
                <w:sz w:val="20"/>
                <w:szCs w:val="20"/>
              </w:rPr>
            </w:pPr>
            <w:r w:rsidRPr="0073170E">
              <w:rPr>
                <w:rFonts w:ascii="Times New Roman" w:hAnsi="Times New Roman" w:cs="Times New Roman"/>
                <w:sz w:val="20"/>
                <w:szCs w:val="20"/>
              </w:rPr>
              <w:t xml:space="preserve">This is the MCR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 xml:space="preserve"> and shall correspond to the total MCR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in </w:t>
            </w:r>
            <w:r w:rsidR="00AD3709">
              <w:rPr>
                <w:rFonts w:ascii="Times New Roman" w:hAnsi="Times New Roman" w:cs="Times New Roman"/>
                <w:sz w:val="20"/>
                <w:szCs w:val="20"/>
              </w:rPr>
              <w:t xml:space="preserve">the relevant MCR </w:t>
            </w:r>
            <w:r w:rsidRPr="0073170E">
              <w:rPr>
                <w:rFonts w:ascii="Times New Roman" w:hAnsi="Times New Roman" w:cs="Times New Roman"/>
                <w:sz w:val="20"/>
                <w:szCs w:val="20"/>
              </w:rPr>
              <w:t>template.</w:t>
            </w:r>
          </w:p>
        </w:tc>
      </w:tr>
      <w:tr w:rsidR="00B00BBB" w:rsidRPr="00C76D9F" w14:paraId="07B8B66E" w14:textId="77777777" w:rsidTr="0073170E">
        <w:trPr>
          <w:trHeight w:val="735"/>
        </w:trPr>
        <w:tc>
          <w:tcPr>
            <w:tcW w:w="1843" w:type="dxa"/>
            <w:hideMark/>
          </w:tcPr>
          <w:p w14:paraId="3DBE6DC8" w14:textId="1E0F01D6"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R0620/C0010</w:t>
            </w:r>
          </w:p>
        </w:tc>
        <w:tc>
          <w:tcPr>
            <w:tcW w:w="2835" w:type="dxa"/>
            <w:hideMark/>
          </w:tcPr>
          <w:p w14:paraId="4D8674D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Ratio of eligible own funds to SCR </w:t>
            </w:r>
          </w:p>
        </w:tc>
        <w:tc>
          <w:tcPr>
            <w:tcW w:w="4536" w:type="dxa"/>
            <w:gridSpan w:val="2"/>
            <w:hideMark/>
          </w:tcPr>
          <w:p w14:paraId="78DE6AEB" w14:textId="7D791DE3" w:rsidR="00B00BBB" w:rsidRPr="0073170E" w:rsidRDefault="00B00BBB" w:rsidP="00AD3709">
            <w:pPr>
              <w:rPr>
                <w:rFonts w:ascii="Times New Roman" w:hAnsi="Times New Roman" w:cs="Times New Roman"/>
                <w:sz w:val="20"/>
                <w:szCs w:val="20"/>
              </w:rPr>
            </w:pPr>
            <w:r w:rsidRPr="0073170E">
              <w:rPr>
                <w:rFonts w:ascii="Times New Roman" w:hAnsi="Times New Roman" w:cs="Times New Roman"/>
                <w:sz w:val="20"/>
                <w:szCs w:val="20"/>
              </w:rPr>
              <w:t>This is the</w:t>
            </w:r>
            <w:r w:rsidR="00953F05">
              <w:rPr>
                <w:rFonts w:ascii="Times New Roman" w:hAnsi="Times New Roman" w:cs="Times New Roman"/>
                <w:sz w:val="20"/>
                <w:szCs w:val="20"/>
              </w:rPr>
              <w:t xml:space="preserve"> solvency</w:t>
            </w:r>
            <w:r w:rsidRPr="0073170E">
              <w:rPr>
                <w:rFonts w:ascii="Times New Roman" w:hAnsi="Times New Roman" w:cs="Times New Roman"/>
                <w:sz w:val="20"/>
                <w:szCs w:val="20"/>
              </w:rPr>
              <w:t xml:space="preserve"> ratio</w:t>
            </w:r>
            <w:r w:rsidR="00953F05">
              <w:rPr>
                <w:rFonts w:ascii="Times New Roman" w:hAnsi="Times New Roman" w:cs="Times New Roman"/>
                <w:sz w:val="20"/>
                <w:szCs w:val="20"/>
              </w:rPr>
              <w:t xml:space="preserve"> calculated as the total</w:t>
            </w:r>
            <w:r w:rsidRPr="0073170E">
              <w:rPr>
                <w:rFonts w:ascii="Times New Roman" w:hAnsi="Times New Roman" w:cs="Times New Roman"/>
                <w:sz w:val="20"/>
                <w:szCs w:val="20"/>
              </w:rPr>
              <w:t xml:space="preserve"> eligible own funds </w:t>
            </w:r>
            <w:r w:rsidR="00953F05">
              <w:rPr>
                <w:rFonts w:ascii="Times New Roman" w:hAnsi="Times New Roman" w:cs="Times New Roman"/>
                <w:sz w:val="20"/>
                <w:szCs w:val="20"/>
              </w:rPr>
              <w:t>to meet the MCR divided by</w:t>
            </w:r>
            <w:r w:rsidRPr="0073170E">
              <w:rPr>
                <w:rFonts w:ascii="Times New Roman" w:hAnsi="Times New Roman" w:cs="Times New Roman"/>
                <w:sz w:val="20"/>
                <w:szCs w:val="20"/>
              </w:rPr>
              <w:t xml:space="preserve"> the SCR</w:t>
            </w:r>
            <w:r w:rsidR="00953F05">
              <w:rPr>
                <w:rFonts w:ascii="Times New Roman" w:hAnsi="Times New Roman" w:cs="Times New Roman"/>
                <w:sz w:val="20"/>
                <w:szCs w:val="20"/>
              </w:rPr>
              <w:t xml:space="preserve"> amount</w:t>
            </w:r>
            <w:r w:rsidRPr="0073170E">
              <w:rPr>
                <w:rFonts w:ascii="Times New Roman" w:hAnsi="Times New Roman" w:cs="Times New Roman"/>
                <w:sz w:val="20"/>
                <w:szCs w:val="20"/>
              </w:rPr>
              <w:t xml:space="preserve">. </w:t>
            </w:r>
          </w:p>
        </w:tc>
      </w:tr>
      <w:tr w:rsidR="00B00BBB" w:rsidRPr="00C76D9F" w14:paraId="2B747075" w14:textId="77777777" w:rsidTr="0073170E">
        <w:trPr>
          <w:trHeight w:val="735"/>
        </w:trPr>
        <w:tc>
          <w:tcPr>
            <w:tcW w:w="1843" w:type="dxa"/>
            <w:hideMark/>
          </w:tcPr>
          <w:p w14:paraId="030248C2" w14:textId="5B1EFCBE" w:rsidR="00B00BBB" w:rsidRPr="0073170E" w:rsidRDefault="00B00BBB" w:rsidP="006113BD">
            <w:pPr>
              <w:rPr>
                <w:rFonts w:ascii="Times New Roman" w:hAnsi="Times New Roman" w:cs="Times New Roman"/>
                <w:sz w:val="20"/>
                <w:szCs w:val="20"/>
              </w:rPr>
            </w:pPr>
            <w:r w:rsidRPr="0073170E">
              <w:rPr>
                <w:rFonts w:ascii="Times New Roman" w:hAnsi="Times New Roman" w:cs="Times New Roman"/>
                <w:sz w:val="20"/>
                <w:szCs w:val="20"/>
              </w:rPr>
              <w:t>R0640/C0010</w:t>
            </w:r>
          </w:p>
        </w:tc>
        <w:tc>
          <w:tcPr>
            <w:tcW w:w="2835" w:type="dxa"/>
            <w:hideMark/>
          </w:tcPr>
          <w:p w14:paraId="09ADF4D9"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Ratio of eligible own funds to MCR </w:t>
            </w:r>
          </w:p>
        </w:tc>
        <w:tc>
          <w:tcPr>
            <w:tcW w:w="4536" w:type="dxa"/>
            <w:gridSpan w:val="2"/>
            <w:hideMark/>
          </w:tcPr>
          <w:p w14:paraId="466BAA63" w14:textId="07FA635F" w:rsidR="00B00BBB" w:rsidRPr="0073170E" w:rsidRDefault="00AD3709" w:rsidP="00AD3709">
            <w:pPr>
              <w:rPr>
                <w:rFonts w:ascii="Times New Roman" w:hAnsi="Times New Roman" w:cs="Times New Roman"/>
                <w:sz w:val="20"/>
                <w:szCs w:val="20"/>
              </w:rPr>
            </w:pPr>
            <w:r>
              <w:rPr>
                <w:rFonts w:ascii="Times New Roman" w:hAnsi="Times New Roman" w:cs="Times New Roman"/>
                <w:sz w:val="20"/>
                <w:szCs w:val="20"/>
              </w:rPr>
              <w:t>T</w:t>
            </w:r>
            <w:r w:rsidR="00B00BBB" w:rsidRPr="0073170E">
              <w:rPr>
                <w:rFonts w:ascii="Times New Roman" w:hAnsi="Times New Roman" w:cs="Times New Roman"/>
                <w:sz w:val="20"/>
                <w:szCs w:val="20"/>
              </w:rPr>
              <w:t>his is the</w:t>
            </w:r>
            <w:r w:rsidR="00953F05">
              <w:rPr>
                <w:rFonts w:ascii="Times New Roman" w:hAnsi="Times New Roman" w:cs="Times New Roman"/>
                <w:sz w:val="20"/>
                <w:szCs w:val="20"/>
              </w:rPr>
              <w:t xml:space="preserve"> MCR</w:t>
            </w:r>
            <w:r w:rsidR="00B00BBB" w:rsidRPr="0073170E">
              <w:rPr>
                <w:rFonts w:ascii="Times New Roman" w:hAnsi="Times New Roman" w:cs="Times New Roman"/>
                <w:sz w:val="20"/>
                <w:szCs w:val="20"/>
              </w:rPr>
              <w:t xml:space="preserve"> ratio </w:t>
            </w:r>
            <w:r w:rsidR="00953F05">
              <w:rPr>
                <w:rFonts w:ascii="Times New Roman" w:hAnsi="Times New Roman" w:cs="Times New Roman"/>
                <w:sz w:val="20"/>
                <w:szCs w:val="20"/>
              </w:rPr>
              <w:t>calculated as the total</w:t>
            </w:r>
            <w:r w:rsidR="00953F05" w:rsidRPr="0073170E" w:rsidDel="00953F05">
              <w:rPr>
                <w:rFonts w:ascii="Times New Roman" w:hAnsi="Times New Roman" w:cs="Times New Roman"/>
                <w:sz w:val="20"/>
                <w:szCs w:val="20"/>
              </w:rPr>
              <w:t xml:space="preserve"> </w:t>
            </w:r>
            <w:r w:rsidR="00B00BBB" w:rsidRPr="0073170E">
              <w:rPr>
                <w:rFonts w:ascii="Times New Roman" w:hAnsi="Times New Roman" w:cs="Times New Roman"/>
                <w:sz w:val="20"/>
                <w:szCs w:val="20"/>
              </w:rPr>
              <w:t xml:space="preserve">eligible own funds </w:t>
            </w:r>
            <w:r w:rsidR="00953F05">
              <w:rPr>
                <w:rFonts w:ascii="Times New Roman" w:hAnsi="Times New Roman" w:cs="Times New Roman"/>
                <w:sz w:val="20"/>
                <w:szCs w:val="20"/>
              </w:rPr>
              <w:t>to meet the MCR divided by</w:t>
            </w:r>
            <w:r w:rsidR="00953F05" w:rsidRPr="0073170E">
              <w:rPr>
                <w:rFonts w:ascii="Times New Roman" w:hAnsi="Times New Roman" w:cs="Times New Roman"/>
                <w:sz w:val="20"/>
                <w:szCs w:val="20"/>
              </w:rPr>
              <w:t xml:space="preserve"> the MCR</w:t>
            </w:r>
            <w:r w:rsidR="00953F05">
              <w:rPr>
                <w:rFonts w:ascii="Times New Roman" w:hAnsi="Times New Roman" w:cs="Times New Roman"/>
                <w:sz w:val="20"/>
                <w:szCs w:val="20"/>
              </w:rPr>
              <w:t xml:space="preserve"> amount</w:t>
            </w:r>
            <w:r w:rsidR="00953F05" w:rsidRPr="0073170E">
              <w:rPr>
                <w:rFonts w:ascii="Times New Roman" w:hAnsi="Times New Roman" w:cs="Times New Roman"/>
                <w:sz w:val="20"/>
                <w:szCs w:val="20"/>
              </w:rPr>
              <w:t>.</w:t>
            </w:r>
          </w:p>
        </w:tc>
      </w:tr>
      <w:tr w:rsidR="00016BE4" w:rsidRPr="00A72FD3" w14:paraId="47AE5C87" w14:textId="77777777" w:rsidTr="00A72FD3">
        <w:trPr>
          <w:gridAfter w:val="1"/>
          <w:wAfter w:w="7" w:type="dxa"/>
          <w:trHeight w:val="343"/>
        </w:trPr>
        <w:tc>
          <w:tcPr>
            <w:tcW w:w="9207" w:type="dxa"/>
            <w:gridSpan w:val="3"/>
            <w:tcBorders>
              <w:top w:val="single" w:sz="4" w:space="0" w:color="auto"/>
              <w:left w:val="single" w:sz="4" w:space="0" w:color="auto"/>
              <w:bottom w:val="single" w:sz="4" w:space="0" w:color="auto"/>
              <w:right w:val="single" w:sz="4" w:space="0" w:color="auto"/>
            </w:tcBorders>
            <w:hideMark/>
          </w:tcPr>
          <w:p w14:paraId="2D30E42D" w14:textId="188CD59D" w:rsidR="00016BE4" w:rsidRPr="00A72FD3" w:rsidRDefault="00016BE4" w:rsidP="0073170E">
            <w:pPr>
              <w:spacing w:before="120" w:after="120"/>
              <w:rPr>
                <w:rFonts w:ascii="Times New Roman" w:hAnsi="Times New Roman" w:cs="Times New Roman"/>
                <w:b/>
                <w:sz w:val="20"/>
                <w:szCs w:val="20"/>
              </w:rPr>
            </w:pPr>
            <w:r w:rsidRPr="00A72FD3">
              <w:rPr>
                <w:rFonts w:ascii="Times New Roman" w:hAnsi="Times New Roman" w:cs="Times New Roman"/>
                <w:b/>
                <w:sz w:val="20"/>
                <w:szCs w:val="20"/>
              </w:rPr>
              <w:t> Reconciliation Reserve </w:t>
            </w:r>
          </w:p>
        </w:tc>
      </w:tr>
      <w:tr w:rsidR="00016BE4" w:rsidRPr="00C76D9F" w14:paraId="5CC1B8A6" w14:textId="77777777" w:rsidTr="00A72FD3">
        <w:trPr>
          <w:gridAfter w:val="1"/>
          <w:wAfter w:w="7" w:type="dxa"/>
          <w:trHeight w:val="523"/>
        </w:trPr>
        <w:tc>
          <w:tcPr>
            <w:tcW w:w="1843" w:type="dxa"/>
            <w:tcBorders>
              <w:top w:val="single" w:sz="4" w:space="0" w:color="auto"/>
            </w:tcBorders>
            <w:hideMark/>
          </w:tcPr>
          <w:p w14:paraId="03FA7B6B" w14:textId="76EDBBB5"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R0700/C00</w:t>
            </w:r>
            <w:r w:rsidR="00953F05">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tcBorders>
              <w:top w:val="single" w:sz="4" w:space="0" w:color="auto"/>
            </w:tcBorders>
            <w:hideMark/>
          </w:tcPr>
          <w:p w14:paraId="3B5D5E2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Excess of assets over liabilities</w:t>
            </w:r>
          </w:p>
        </w:tc>
        <w:tc>
          <w:tcPr>
            <w:tcW w:w="4529" w:type="dxa"/>
            <w:tcBorders>
              <w:top w:val="single" w:sz="4" w:space="0" w:color="auto"/>
            </w:tcBorders>
            <w:hideMark/>
          </w:tcPr>
          <w:p w14:paraId="6E6CBDFE" w14:textId="7D5C856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excess of assets over liabilities as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w:t>
            </w:r>
            <w:r w:rsidRPr="00C76D9F">
              <w:rPr>
                <w:rFonts w:ascii="Times New Roman" w:hAnsi="Times New Roman" w:cs="Times New Roman"/>
                <w:sz w:val="20"/>
                <w:szCs w:val="20"/>
              </w:rPr>
              <w:t>i</w:t>
            </w:r>
            <w:r w:rsidRPr="0073170E">
              <w:rPr>
                <w:rFonts w:ascii="Times New Roman" w:hAnsi="Times New Roman" w:cs="Times New Roman"/>
                <w:sz w:val="20"/>
                <w:szCs w:val="20"/>
              </w:rPr>
              <w:t>n the Solvency 2 balance sheet</w:t>
            </w:r>
            <w:r w:rsidRPr="00C76D9F">
              <w:rPr>
                <w:rFonts w:ascii="Times New Roman" w:hAnsi="Times New Roman" w:cs="Times New Roman"/>
                <w:sz w:val="20"/>
                <w:szCs w:val="20"/>
              </w:rPr>
              <w:t>.</w:t>
            </w:r>
          </w:p>
        </w:tc>
      </w:tr>
      <w:tr w:rsidR="00016BE4" w:rsidRPr="00C76D9F" w14:paraId="3E92718F" w14:textId="77777777" w:rsidTr="0073170E">
        <w:trPr>
          <w:gridAfter w:val="1"/>
          <w:wAfter w:w="7" w:type="dxa"/>
          <w:trHeight w:val="1407"/>
        </w:trPr>
        <w:tc>
          <w:tcPr>
            <w:tcW w:w="1843" w:type="dxa"/>
            <w:hideMark/>
          </w:tcPr>
          <w:p w14:paraId="0F9ED889" w14:textId="49662BC6"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R0730/C00</w:t>
            </w:r>
            <w:r w:rsidR="00953F05">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hideMark/>
          </w:tcPr>
          <w:p w14:paraId="5BE5B7E4"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Other basic own fund items </w:t>
            </w:r>
          </w:p>
        </w:tc>
        <w:tc>
          <w:tcPr>
            <w:tcW w:w="4529" w:type="dxa"/>
            <w:hideMark/>
          </w:tcPr>
          <w:p w14:paraId="16CC818B" w14:textId="6A6360CA" w:rsidR="00016BE4" w:rsidRPr="0073170E" w:rsidRDefault="00016BE4" w:rsidP="00D60CB5">
            <w:pPr>
              <w:rPr>
                <w:rFonts w:ascii="Times New Roman" w:hAnsi="Times New Roman" w:cs="Times New Roman"/>
                <w:sz w:val="20"/>
                <w:szCs w:val="20"/>
              </w:rPr>
            </w:pPr>
            <w:r w:rsidRPr="0073170E">
              <w:rPr>
                <w:rFonts w:ascii="Times New Roman" w:hAnsi="Times New Roman" w:cs="Times New Roman"/>
                <w:sz w:val="20"/>
                <w:szCs w:val="20"/>
              </w:rPr>
              <w:t xml:space="preserve">These are the basic own fund items included in points (a)(i) to (v) of Article 69, Article 72(a) and Article 76(a), as well as those basic own fund items approved by the supervisory authority in accordance with Article 79 of the </w:t>
            </w:r>
            <w:r w:rsidR="00D60CB5" w:rsidRPr="00DB20F0">
              <w:rPr>
                <w:rFonts w:ascii="Times New Roman" w:hAnsi="Times New Roman" w:cs="Times New Roman"/>
                <w:sz w:val="20"/>
                <w:szCs w:val="20"/>
              </w:rPr>
              <w:t>Delegated Regulation 2015/35</w:t>
            </w:r>
            <w:r w:rsidRPr="0073170E">
              <w:rPr>
                <w:rFonts w:ascii="Times New Roman" w:hAnsi="Times New Roman" w:cs="Times New Roman"/>
                <w:sz w:val="20"/>
                <w:szCs w:val="20"/>
              </w:rPr>
              <w:t xml:space="preserve">. </w:t>
            </w:r>
          </w:p>
        </w:tc>
      </w:tr>
      <w:tr w:rsidR="00016BE4" w:rsidRPr="00C76D9F" w14:paraId="2A6433E2" w14:textId="77777777" w:rsidTr="0073170E">
        <w:trPr>
          <w:gridAfter w:val="1"/>
          <w:wAfter w:w="7" w:type="dxa"/>
          <w:trHeight w:val="1288"/>
        </w:trPr>
        <w:tc>
          <w:tcPr>
            <w:tcW w:w="1843" w:type="dxa"/>
            <w:hideMark/>
          </w:tcPr>
          <w:p w14:paraId="1C4E2703" w14:textId="4A73BC62"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R0740/C00</w:t>
            </w:r>
            <w:r w:rsidR="00953F05">
              <w:rPr>
                <w:rFonts w:ascii="Times New Roman" w:hAnsi="Times New Roman" w:cs="Times New Roman"/>
                <w:sz w:val="20"/>
                <w:szCs w:val="20"/>
              </w:rPr>
              <w:t>6</w:t>
            </w:r>
            <w:r w:rsidRPr="0073170E">
              <w:rPr>
                <w:rFonts w:ascii="Times New Roman" w:hAnsi="Times New Roman" w:cs="Times New Roman"/>
                <w:sz w:val="20"/>
                <w:szCs w:val="20"/>
              </w:rPr>
              <w:t>0</w:t>
            </w:r>
          </w:p>
        </w:tc>
        <w:tc>
          <w:tcPr>
            <w:tcW w:w="2835" w:type="dxa"/>
            <w:hideMark/>
          </w:tcPr>
          <w:p w14:paraId="7D3B5E86" w14:textId="78B7741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Adjustment for restricted own fund items in respect of matching adjustment portfolios and ring fenced funds</w:t>
            </w:r>
          </w:p>
        </w:tc>
        <w:tc>
          <w:tcPr>
            <w:tcW w:w="4529" w:type="dxa"/>
            <w:hideMark/>
          </w:tcPr>
          <w:p w14:paraId="69A642F9" w14:textId="45FA020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the adjustment to the reconciliation reserve due to the existence of restricted own fund items in respect of ring-fenced funds and matching portfolios.</w:t>
            </w:r>
          </w:p>
        </w:tc>
      </w:tr>
      <w:tr w:rsidR="00016BE4" w:rsidRPr="00C76D9F" w14:paraId="7177BBE7" w14:textId="77777777" w:rsidTr="0073170E">
        <w:trPr>
          <w:gridAfter w:val="1"/>
          <w:wAfter w:w="7" w:type="dxa"/>
          <w:trHeight w:val="735"/>
        </w:trPr>
        <w:tc>
          <w:tcPr>
            <w:tcW w:w="1843" w:type="dxa"/>
            <w:hideMark/>
          </w:tcPr>
          <w:p w14:paraId="372B31CE" w14:textId="1F51F875"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R0760/</w:t>
            </w:r>
            <w:r w:rsidR="00953F05" w:rsidRPr="0073170E">
              <w:rPr>
                <w:rFonts w:ascii="Times New Roman" w:hAnsi="Times New Roman" w:cs="Times New Roman"/>
                <w:sz w:val="20"/>
                <w:szCs w:val="20"/>
              </w:rPr>
              <w:t>C00</w:t>
            </w:r>
            <w:r w:rsidR="00953F05">
              <w:rPr>
                <w:rFonts w:ascii="Times New Roman" w:hAnsi="Times New Roman" w:cs="Times New Roman"/>
                <w:sz w:val="20"/>
                <w:szCs w:val="20"/>
              </w:rPr>
              <w:t>6</w:t>
            </w:r>
            <w:r w:rsidR="00953F05" w:rsidRPr="0073170E">
              <w:rPr>
                <w:rFonts w:ascii="Times New Roman" w:hAnsi="Times New Roman" w:cs="Times New Roman"/>
                <w:sz w:val="20"/>
                <w:szCs w:val="20"/>
              </w:rPr>
              <w:t xml:space="preserve">0 </w:t>
            </w:r>
          </w:p>
        </w:tc>
        <w:tc>
          <w:tcPr>
            <w:tcW w:w="2835" w:type="dxa"/>
            <w:hideMark/>
          </w:tcPr>
          <w:p w14:paraId="0F227B43" w14:textId="0E0899D0" w:rsidR="00016BE4" w:rsidRPr="0073170E" w:rsidRDefault="00016BE4" w:rsidP="00953F05">
            <w:pPr>
              <w:spacing w:after="0"/>
              <w:rPr>
                <w:rFonts w:ascii="Times New Roman" w:hAnsi="Times New Roman" w:cs="Times New Roman"/>
                <w:sz w:val="20"/>
                <w:szCs w:val="20"/>
              </w:rPr>
            </w:pPr>
            <w:r w:rsidRPr="0073170E">
              <w:rPr>
                <w:rFonts w:ascii="Times New Roman" w:hAnsi="Times New Roman" w:cs="Times New Roman"/>
                <w:sz w:val="20"/>
                <w:szCs w:val="20"/>
              </w:rPr>
              <w:t xml:space="preserve">Reconciliation reserve - total </w:t>
            </w:r>
          </w:p>
        </w:tc>
        <w:tc>
          <w:tcPr>
            <w:tcW w:w="4529" w:type="dxa"/>
            <w:hideMark/>
          </w:tcPr>
          <w:p w14:paraId="38DF817F" w14:textId="7B017F20" w:rsidR="00016BE4" w:rsidRPr="0073170E" w:rsidRDefault="00016BE4" w:rsidP="00D575FA">
            <w:pPr>
              <w:rPr>
                <w:rFonts w:ascii="Times New Roman" w:hAnsi="Times New Roman" w:cs="Times New Roman"/>
                <w:sz w:val="20"/>
                <w:szCs w:val="20"/>
              </w:rPr>
            </w:pPr>
            <w:r w:rsidRPr="0073170E">
              <w:rPr>
                <w:rFonts w:ascii="Times New Roman" w:hAnsi="Times New Roman" w:cs="Times New Roman"/>
                <w:sz w:val="20"/>
                <w:szCs w:val="20"/>
              </w:rPr>
              <w:t xml:space="preserve">This the reconciliation reserve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 xml:space="preserve">, before </w:t>
            </w:r>
            <w:r w:rsidR="00953F05" w:rsidRPr="00DB20F0">
              <w:rPr>
                <w:rFonts w:ascii="Times New Roman" w:hAnsi="Times New Roman" w:cs="Times New Roman"/>
                <w:sz w:val="20"/>
                <w:szCs w:val="20"/>
              </w:rPr>
              <w:t>deduction for participations in other financial sector as foreseen in article 68 of Delegated Regulation 2015/35</w:t>
            </w:r>
            <w:r w:rsidRPr="0073170E">
              <w:rPr>
                <w:rFonts w:ascii="Times New Roman" w:hAnsi="Times New Roman" w:cs="Times New Roman"/>
                <w:sz w:val="20"/>
                <w:szCs w:val="20"/>
              </w:rPr>
              <w:t>.</w:t>
            </w:r>
          </w:p>
        </w:tc>
      </w:tr>
      <w:tr w:rsidR="00016BE4" w:rsidRPr="00C76D9F" w14:paraId="4BDFDFB2" w14:textId="77777777" w:rsidTr="0073170E">
        <w:trPr>
          <w:gridAfter w:val="1"/>
          <w:wAfter w:w="7" w:type="dxa"/>
          <w:trHeight w:val="1560"/>
        </w:trPr>
        <w:tc>
          <w:tcPr>
            <w:tcW w:w="1843" w:type="dxa"/>
            <w:hideMark/>
          </w:tcPr>
          <w:p w14:paraId="0A171BB9" w14:textId="0E03E509"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R0770/</w:t>
            </w:r>
            <w:r w:rsidR="00953F05" w:rsidRPr="0073170E">
              <w:rPr>
                <w:rFonts w:ascii="Times New Roman" w:hAnsi="Times New Roman" w:cs="Times New Roman"/>
                <w:sz w:val="20"/>
                <w:szCs w:val="20"/>
              </w:rPr>
              <w:t>C00</w:t>
            </w:r>
            <w:r w:rsidR="00953F05">
              <w:rPr>
                <w:rFonts w:ascii="Times New Roman" w:hAnsi="Times New Roman" w:cs="Times New Roman"/>
                <w:sz w:val="20"/>
                <w:szCs w:val="20"/>
              </w:rPr>
              <w:t>6</w:t>
            </w:r>
            <w:r w:rsidR="00953F05" w:rsidRPr="0073170E">
              <w:rPr>
                <w:rFonts w:ascii="Times New Roman" w:hAnsi="Times New Roman" w:cs="Times New Roman"/>
                <w:sz w:val="20"/>
                <w:szCs w:val="20"/>
              </w:rPr>
              <w:t>0</w:t>
            </w:r>
          </w:p>
        </w:tc>
        <w:tc>
          <w:tcPr>
            <w:tcW w:w="2835" w:type="dxa"/>
            <w:hideMark/>
          </w:tcPr>
          <w:p w14:paraId="338F4E0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Expected profits included in future premiums (EPIFP) - Life business</w:t>
            </w:r>
          </w:p>
        </w:tc>
        <w:tc>
          <w:tcPr>
            <w:tcW w:w="4529" w:type="dxa"/>
            <w:hideMark/>
          </w:tcPr>
          <w:p w14:paraId="0C4EF37E" w14:textId="680B67E6"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w:t>
            </w:r>
            <w:ins w:id="11" w:author="Author">
              <w:r w:rsidR="002A211F" w:rsidRPr="002A211F">
                <w:rPr>
                  <w:rFonts w:ascii="Times New Roman" w:hAnsi="Times New Roman" w:cs="Times New Roman"/>
                  <w:sz w:val="20"/>
                  <w:szCs w:val="20"/>
                </w:rPr>
                <w:t xml:space="preserve">gross of reinsurance and taxes (i.e. without considering their impact) </w:t>
              </w:r>
            </w:ins>
            <w:r w:rsidRPr="0073170E">
              <w:rPr>
                <w:rFonts w:ascii="Times New Roman" w:hAnsi="Times New Roman" w:cs="Times New Roman"/>
                <w:sz w:val="20"/>
                <w:szCs w:val="20"/>
              </w:rPr>
              <w:t xml:space="preserve">for the life business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 xml:space="preserve">. </w:t>
            </w:r>
          </w:p>
        </w:tc>
      </w:tr>
      <w:tr w:rsidR="00016BE4" w:rsidRPr="007B276A" w14:paraId="7739E1F3" w14:textId="77777777" w:rsidTr="0073170E">
        <w:trPr>
          <w:gridAfter w:val="1"/>
          <w:wAfter w:w="7" w:type="dxa"/>
          <w:trHeight w:val="1395"/>
        </w:trPr>
        <w:tc>
          <w:tcPr>
            <w:tcW w:w="1843" w:type="dxa"/>
            <w:hideMark/>
          </w:tcPr>
          <w:p w14:paraId="129AC219" w14:textId="1C22FFAA"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lastRenderedPageBreak/>
              <w:t>R0780/</w:t>
            </w:r>
            <w:r w:rsidR="00953F05" w:rsidRPr="0073170E">
              <w:rPr>
                <w:rFonts w:ascii="Times New Roman" w:hAnsi="Times New Roman" w:cs="Times New Roman"/>
                <w:sz w:val="20"/>
                <w:szCs w:val="20"/>
              </w:rPr>
              <w:t>C00</w:t>
            </w:r>
            <w:r w:rsidR="00953F05">
              <w:rPr>
                <w:rFonts w:ascii="Times New Roman" w:hAnsi="Times New Roman" w:cs="Times New Roman"/>
                <w:sz w:val="20"/>
                <w:szCs w:val="20"/>
              </w:rPr>
              <w:t>6</w:t>
            </w:r>
            <w:r w:rsidR="00953F05" w:rsidRPr="0073170E">
              <w:rPr>
                <w:rFonts w:ascii="Times New Roman" w:hAnsi="Times New Roman" w:cs="Times New Roman"/>
                <w:sz w:val="20"/>
                <w:szCs w:val="20"/>
              </w:rPr>
              <w:t>0</w:t>
            </w:r>
          </w:p>
        </w:tc>
        <w:tc>
          <w:tcPr>
            <w:tcW w:w="2835" w:type="dxa"/>
            <w:hideMark/>
          </w:tcPr>
          <w:p w14:paraId="5614F22D"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Expected profits included in future premiums (EPIFP) - Non- life business</w:t>
            </w:r>
          </w:p>
        </w:tc>
        <w:tc>
          <w:tcPr>
            <w:tcW w:w="4529" w:type="dxa"/>
            <w:hideMark/>
          </w:tcPr>
          <w:p w14:paraId="7C9B91EB" w14:textId="71E54567" w:rsidR="00016BE4" w:rsidRPr="0073170E" w:rsidRDefault="00016BE4" w:rsidP="002A211F">
            <w:pPr>
              <w:rPr>
                <w:rFonts w:ascii="Times New Roman" w:hAnsi="Times New Roman" w:cs="Times New Roman"/>
                <w:sz w:val="20"/>
                <w:szCs w:val="20"/>
              </w:rPr>
            </w:pPr>
            <w:r w:rsidRPr="0073170E">
              <w:rPr>
                <w:rFonts w:ascii="Times New Roman" w:hAnsi="Times New Roman" w:cs="Times New Roman"/>
                <w:sz w:val="20"/>
                <w:szCs w:val="20"/>
              </w:rPr>
              <w:t>The reconciliation reserve includes an amount of the excess of assets over liabilities that corresponds to the expected profit in future premiums (EPIFP). This cell represents that amount</w:t>
            </w:r>
            <w:ins w:id="12" w:author="Author">
              <w:r w:rsidR="002A211F">
                <w:t xml:space="preserve"> </w:t>
              </w:r>
              <w:r w:rsidR="002A211F" w:rsidRPr="002A211F">
                <w:rPr>
                  <w:rFonts w:ascii="Times New Roman" w:hAnsi="Times New Roman" w:cs="Times New Roman"/>
                  <w:sz w:val="20"/>
                  <w:szCs w:val="20"/>
                </w:rPr>
                <w:t xml:space="preserve">gross of reinsurance and taxes (i.e. without considering their impact) </w:t>
              </w:r>
            </w:ins>
            <w:del w:id="13" w:author="Author">
              <w:r w:rsidRPr="0073170E" w:rsidDel="002A211F">
                <w:rPr>
                  <w:rFonts w:ascii="Times New Roman" w:hAnsi="Times New Roman" w:cs="Times New Roman"/>
                  <w:sz w:val="20"/>
                  <w:szCs w:val="20"/>
                </w:rPr>
                <w:delText xml:space="preserve"> </w:delText>
              </w:r>
            </w:del>
            <w:r w:rsidRPr="0073170E">
              <w:rPr>
                <w:rFonts w:ascii="Times New Roman" w:hAnsi="Times New Roman" w:cs="Times New Roman"/>
                <w:sz w:val="20"/>
                <w:szCs w:val="20"/>
              </w:rPr>
              <w:t xml:space="preserve">for the non-life business of the </w:t>
            </w:r>
            <w:r w:rsidR="00D575FA">
              <w:rPr>
                <w:rFonts w:ascii="Times New Roman" w:hAnsi="Times New Roman" w:cs="Times New Roman"/>
                <w:sz w:val="20"/>
                <w:szCs w:val="20"/>
              </w:rPr>
              <w:t>third country branch</w:t>
            </w:r>
            <w:r w:rsidRPr="0073170E">
              <w:rPr>
                <w:rFonts w:ascii="Times New Roman" w:hAnsi="Times New Roman" w:cs="Times New Roman"/>
                <w:sz w:val="20"/>
                <w:szCs w:val="20"/>
              </w:rPr>
              <w:t xml:space="preserve">. </w:t>
            </w:r>
          </w:p>
        </w:tc>
      </w:tr>
      <w:tr w:rsidR="00016BE4" w:rsidRPr="007B276A" w14:paraId="117DCBDC" w14:textId="77777777" w:rsidTr="0073170E">
        <w:trPr>
          <w:gridAfter w:val="1"/>
          <w:wAfter w:w="7" w:type="dxa"/>
          <w:trHeight w:val="753"/>
        </w:trPr>
        <w:tc>
          <w:tcPr>
            <w:tcW w:w="1843" w:type="dxa"/>
            <w:hideMark/>
          </w:tcPr>
          <w:p w14:paraId="05161133" w14:textId="26EA9E0D" w:rsidR="00016BE4" w:rsidRPr="0073170E" w:rsidRDefault="00016BE4" w:rsidP="006113BD">
            <w:pPr>
              <w:spacing w:after="0"/>
              <w:rPr>
                <w:rFonts w:ascii="Times New Roman" w:hAnsi="Times New Roman" w:cs="Times New Roman"/>
                <w:sz w:val="20"/>
                <w:szCs w:val="20"/>
              </w:rPr>
            </w:pPr>
            <w:r w:rsidRPr="0073170E">
              <w:rPr>
                <w:rFonts w:ascii="Times New Roman" w:hAnsi="Times New Roman" w:cs="Times New Roman"/>
                <w:sz w:val="20"/>
                <w:szCs w:val="20"/>
              </w:rPr>
              <w:t>R0790/</w:t>
            </w:r>
            <w:r w:rsidR="00953F05" w:rsidRPr="0073170E">
              <w:rPr>
                <w:rFonts w:ascii="Times New Roman" w:hAnsi="Times New Roman" w:cs="Times New Roman"/>
                <w:sz w:val="20"/>
                <w:szCs w:val="20"/>
              </w:rPr>
              <w:t>C00</w:t>
            </w:r>
            <w:r w:rsidR="00953F05">
              <w:rPr>
                <w:rFonts w:ascii="Times New Roman" w:hAnsi="Times New Roman" w:cs="Times New Roman"/>
                <w:sz w:val="20"/>
                <w:szCs w:val="20"/>
              </w:rPr>
              <w:t>6</w:t>
            </w:r>
            <w:r w:rsidR="00953F05" w:rsidRPr="0073170E">
              <w:rPr>
                <w:rFonts w:ascii="Times New Roman" w:hAnsi="Times New Roman" w:cs="Times New Roman"/>
                <w:sz w:val="20"/>
                <w:szCs w:val="20"/>
              </w:rPr>
              <w:t>0</w:t>
            </w:r>
          </w:p>
        </w:tc>
        <w:tc>
          <w:tcPr>
            <w:tcW w:w="2835" w:type="dxa"/>
            <w:hideMark/>
          </w:tcPr>
          <w:p w14:paraId="3A9E7340"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Total Expected profits included in future premiums (EPIFP)</w:t>
            </w:r>
          </w:p>
        </w:tc>
        <w:tc>
          <w:tcPr>
            <w:tcW w:w="4529" w:type="dxa"/>
            <w:hideMark/>
          </w:tcPr>
          <w:p w14:paraId="6BB81EAD" w14:textId="0A1574D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calculated as expected profits included in future premiums. </w:t>
            </w:r>
          </w:p>
        </w:tc>
      </w:tr>
    </w:tbl>
    <w:p w14:paraId="220277E3" w14:textId="77777777" w:rsidR="002E6978" w:rsidRPr="0073170E" w:rsidRDefault="002E6978" w:rsidP="006E09DD">
      <w:pPr>
        <w:rPr>
          <w:rFonts w:ascii="Times New Roman" w:hAnsi="Times New Roman" w:cs="Times New Roman"/>
          <w:sz w:val="20"/>
          <w:szCs w:val="20"/>
        </w:rPr>
      </w:pPr>
    </w:p>
    <w:sectPr w:rsidR="002E6978" w:rsidRPr="0073170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4846C" w14:textId="77777777" w:rsidR="005B1F6D" w:rsidRDefault="005B1F6D" w:rsidP="009054F5">
      <w:pPr>
        <w:spacing w:after="0" w:line="240" w:lineRule="auto"/>
      </w:pPr>
      <w:r>
        <w:separator/>
      </w:r>
    </w:p>
  </w:endnote>
  <w:endnote w:type="continuationSeparator" w:id="0">
    <w:p w14:paraId="6F00EDE1" w14:textId="77777777" w:rsidR="005B1F6D" w:rsidRDefault="005B1F6D" w:rsidP="00905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3A584" w14:textId="77777777" w:rsidR="001D4DB8" w:rsidRDefault="001D4D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30525" w14:textId="77777777" w:rsidR="001D4DB8" w:rsidRDefault="001D4D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42D93" w14:textId="77777777" w:rsidR="001D4DB8" w:rsidRDefault="001D4D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6911C" w14:textId="77777777" w:rsidR="005B1F6D" w:rsidRDefault="005B1F6D" w:rsidP="009054F5">
      <w:pPr>
        <w:spacing w:after="0" w:line="240" w:lineRule="auto"/>
      </w:pPr>
      <w:r>
        <w:separator/>
      </w:r>
    </w:p>
  </w:footnote>
  <w:footnote w:type="continuationSeparator" w:id="0">
    <w:p w14:paraId="6F2BEBBC" w14:textId="77777777" w:rsidR="005B1F6D" w:rsidRDefault="005B1F6D" w:rsidP="009054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EA95D" w14:textId="77777777" w:rsidR="001D4DB8" w:rsidRDefault="001D4D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5EB80" w14:textId="77777777" w:rsidR="001D4DB8" w:rsidRDefault="001D4D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3CE4E" w14:textId="77777777" w:rsidR="001D4DB8" w:rsidRDefault="001D4D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58F15FAD"/>
    <w:multiLevelType w:val="hybridMultilevel"/>
    <w:tmpl w:val="DF7E67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24554"/>
    <w:rsid w:val="00003E7B"/>
    <w:rsid w:val="00004F80"/>
    <w:rsid w:val="00016B61"/>
    <w:rsid w:val="00016BE4"/>
    <w:rsid w:val="0001713A"/>
    <w:rsid w:val="00033998"/>
    <w:rsid w:val="000538B6"/>
    <w:rsid w:val="0005659C"/>
    <w:rsid w:val="0005667D"/>
    <w:rsid w:val="00063009"/>
    <w:rsid w:val="00074E96"/>
    <w:rsid w:val="00075043"/>
    <w:rsid w:val="00094EE2"/>
    <w:rsid w:val="000A11E0"/>
    <w:rsid w:val="000A70C8"/>
    <w:rsid w:val="000D3F65"/>
    <w:rsid w:val="000E6B65"/>
    <w:rsid w:val="00107FD8"/>
    <w:rsid w:val="00114F36"/>
    <w:rsid w:val="00115F5C"/>
    <w:rsid w:val="00120949"/>
    <w:rsid w:val="00130613"/>
    <w:rsid w:val="00133345"/>
    <w:rsid w:val="00135415"/>
    <w:rsid w:val="00187E55"/>
    <w:rsid w:val="00191029"/>
    <w:rsid w:val="001A0EDF"/>
    <w:rsid w:val="001A417E"/>
    <w:rsid w:val="001B7E02"/>
    <w:rsid w:val="001D4DB8"/>
    <w:rsid w:val="001D559B"/>
    <w:rsid w:val="001F00CB"/>
    <w:rsid w:val="00211527"/>
    <w:rsid w:val="002138D7"/>
    <w:rsid w:val="002176E9"/>
    <w:rsid w:val="00217E71"/>
    <w:rsid w:val="0024005E"/>
    <w:rsid w:val="00240854"/>
    <w:rsid w:val="00244DA3"/>
    <w:rsid w:val="0024500F"/>
    <w:rsid w:val="00255C70"/>
    <w:rsid w:val="00267C02"/>
    <w:rsid w:val="0027250D"/>
    <w:rsid w:val="00272781"/>
    <w:rsid w:val="00272FA9"/>
    <w:rsid w:val="002A211F"/>
    <w:rsid w:val="002A74F0"/>
    <w:rsid w:val="002B0B93"/>
    <w:rsid w:val="002B767D"/>
    <w:rsid w:val="002C5478"/>
    <w:rsid w:val="002D59C2"/>
    <w:rsid w:val="002E6978"/>
    <w:rsid w:val="00302CF4"/>
    <w:rsid w:val="0030795D"/>
    <w:rsid w:val="00312578"/>
    <w:rsid w:val="0031592C"/>
    <w:rsid w:val="00326066"/>
    <w:rsid w:val="00341A3B"/>
    <w:rsid w:val="00344708"/>
    <w:rsid w:val="00346A25"/>
    <w:rsid w:val="00360E13"/>
    <w:rsid w:val="00363EA0"/>
    <w:rsid w:val="00364AD0"/>
    <w:rsid w:val="00365743"/>
    <w:rsid w:val="003658E1"/>
    <w:rsid w:val="00370192"/>
    <w:rsid w:val="00373D5B"/>
    <w:rsid w:val="00393BED"/>
    <w:rsid w:val="003B4948"/>
    <w:rsid w:val="003C32EE"/>
    <w:rsid w:val="003C4111"/>
    <w:rsid w:val="003D4DBE"/>
    <w:rsid w:val="003D55DC"/>
    <w:rsid w:val="003E3E9B"/>
    <w:rsid w:val="003E50DF"/>
    <w:rsid w:val="003F2C4E"/>
    <w:rsid w:val="004202D6"/>
    <w:rsid w:val="00424554"/>
    <w:rsid w:val="00445A14"/>
    <w:rsid w:val="0046395B"/>
    <w:rsid w:val="00471833"/>
    <w:rsid w:val="004722C2"/>
    <w:rsid w:val="00475D5C"/>
    <w:rsid w:val="004826B2"/>
    <w:rsid w:val="00482B57"/>
    <w:rsid w:val="004863DB"/>
    <w:rsid w:val="004867BC"/>
    <w:rsid w:val="00490018"/>
    <w:rsid w:val="0049475B"/>
    <w:rsid w:val="004B451F"/>
    <w:rsid w:val="004D11F0"/>
    <w:rsid w:val="004D3F59"/>
    <w:rsid w:val="004D4D61"/>
    <w:rsid w:val="004E1081"/>
    <w:rsid w:val="004E354C"/>
    <w:rsid w:val="004E5CC9"/>
    <w:rsid w:val="004F02CE"/>
    <w:rsid w:val="005015FE"/>
    <w:rsid w:val="005033EE"/>
    <w:rsid w:val="00510B45"/>
    <w:rsid w:val="00531A35"/>
    <w:rsid w:val="00541E60"/>
    <w:rsid w:val="00545143"/>
    <w:rsid w:val="00556D91"/>
    <w:rsid w:val="00565B67"/>
    <w:rsid w:val="00574C40"/>
    <w:rsid w:val="00586AEE"/>
    <w:rsid w:val="005903D6"/>
    <w:rsid w:val="005B1F6D"/>
    <w:rsid w:val="005C0B65"/>
    <w:rsid w:val="005C26C1"/>
    <w:rsid w:val="005D4638"/>
    <w:rsid w:val="005E07E8"/>
    <w:rsid w:val="005F09F1"/>
    <w:rsid w:val="0060498D"/>
    <w:rsid w:val="00610BBC"/>
    <w:rsid w:val="006113BD"/>
    <w:rsid w:val="00611F0B"/>
    <w:rsid w:val="00616AE2"/>
    <w:rsid w:val="00622143"/>
    <w:rsid w:val="00657182"/>
    <w:rsid w:val="00660A7A"/>
    <w:rsid w:val="006612A9"/>
    <w:rsid w:val="006627AD"/>
    <w:rsid w:val="00667916"/>
    <w:rsid w:val="00675571"/>
    <w:rsid w:val="006811AD"/>
    <w:rsid w:val="00696618"/>
    <w:rsid w:val="00696660"/>
    <w:rsid w:val="006C6D58"/>
    <w:rsid w:val="006C7D27"/>
    <w:rsid w:val="006E09DD"/>
    <w:rsid w:val="00714DDD"/>
    <w:rsid w:val="00716664"/>
    <w:rsid w:val="00722259"/>
    <w:rsid w:val="007267B9"/>
    <w:rsid w:val="0073170E"/>
    <w:rsid w:val="00742E66"/>
    <w:rsid w:val="00746905"/>
    <w:rsid w:val="007510B6"/>
    <w:rsid w:val="00753BA4"/>
    <w:rsid w:val="007602A3"/>
    <w:rsid w:val="00774FCD"/>
    <w:rsid w:val="0078608C"/>
    <w:rsid w:val="0079643E"/>
    <w:rsid w:val="007A460F"/>
    <w:rsid w:val="007B276A"/>
    <w:rsid w:val="007C20F6"/>
    <w:rsid w:val="007D3829"/>
    <w:rsid w:val="007D3DC4"/>
    <w:rsid w:val="008008C4"/>
    <w:rsid w:val="008133EE"/>
    <w:rsid w:val="00821F8D"/>
    <w:rsid w:val="0084282F"/>
    <w:rsid w:val="008732A3"/>
    <w:rsid w:val="00880CB0"/>
    <w:rsid w:val="00883EC5"/>
    <w:rsid w:val="008B496A"/>
    <w:rsid w:val="008C2B8D"/>
    <w:rsid w:val="008E0F36"/>
    <w:rsid w:val="008E1F1B"/>
    <w:rsid w:val="008E2605"/>
    <w:rsid w:val="008E6856"/>
    <w:rsid w:val="008F7A51"/>
    <w:rsid w:val="009054F5"/>
    <w:rsid w:val="00911FB3"/>
    <w:rsid w:val="00914290"/>
    <w:rsid w:val="009158E7"/>
    <w:rsid w:val="0092225B"/>
    <w:rsid w:val="00930D4D"/>
    <w:rsid w:val="009358B5"/>
    <w:rsid w:val="009376A6"/>
    <w:rsid w:val="00944290"/>
    <w:rsid w:val="00953F05"/>
    <w:rsid w:val="00961D09"/>
    <w:rsid w:val="0096439B"/>
    <w:rsid w:val="0097077B"/>
    <w:rsid w:val="009712BC"/>
    <w:rsid w:val="00987866"/>
    <w:rsid w:val="00993A9A"/>
    <w:rsid w:val="009A41EC"/>
    <w:rsid w:val="009A7ADA"/>
    <w:rsid w:val="009C0852"/>
    <w:rsid w:val="009D41F0"/>
    <w:rsid w:val="009E7D2A"/>
    <w:rsid w:val="00A0210E"/>
    <w:rsid w:val="00A20007"/>
    <w:rsid w:val="00A435B6"/>
    <w:rsid w:val="00A43696"/>
    <w:rsid w:val="00A45D5A"/>
    <w:rsid w:val="00A61FB6"/>
    <w:rsid w:val="00A70D06"/>
    <w:rsid w:val="00A72D02"/>
    <w:rsid w:val="00A72FD3"/>
    <w:rsid w:val="00A76A31"/>
    <w:rsid w:val="00A80831"/>
    <w:rsid w:val="00AB486E"/>
    <w:rsid w:val="00AD3709"/>
    <w:rsid w:val="00AF0C43"/>
    <w:rsid w:val="00B00BBB"/>
    <w:rsid w:val="00B076D3"/>
    <w:rsid w:val="00B37709"/>
    <w:rsid w:val="00B425F1"/>
    <w:rsid w:val="00B524B2"/>
    <w:rsid w:val="00B63279"/>
    <w:rsid w:val="00B70CA7"/>
    <w:rsid w:val="00B83410"/>
    <w:rsid w:val="00B91AD6"/>
    <w:rsid w:val="00BB3DF8"/>
    <w:rsid w:val="00BC17FE"/>
    <w:rsid w:val="00BD7DE1"/>
    <w:rsid w:val="00BE6E7B"/>
    <w:rsid w:val="00BE7833"/>
    <w:rsid w:val="00BF6412"/>
    <w:rsid w:val="00C006A1"/>
    <w:rsid w:val="00C16C67"/>
    <w:rsid w:val="00C4780A"/>
    <w:rsid w:val="00C50B71"/>
    <w:rsid w:val="00C554ED"/>
    <w:rsid w:val="00C63E3F"/>
    <w:rsid w:val="00C76D9F"/>
    <w:rsid w:val="00C8404A"/>
    <w:rsid w:val="00CA1E03"/>
    <w:rsid w:val="00CA3591"/>
    <w:rsid w:val="00CA4497"/>
    <w:rsid w:val="00CB0E1D"/>
    <w:rsid w:val="00CB1412"/>
    <w:rsid w:val="00CD7687"/>
    <w:rsid w:val="00CE6730"/>
    <w:rsid w:val="00CE7BB5"/>
    <w:rsid w:val="00D00457"/>
    <w:rsid w:val="00D176BE"/>
    <w:rsid w:val="00D32D6D"/>
    <w:rsid w:val="00D510E4"/>
    <w:rsid w:val="00D575FA"/>
    <w:rsid w:val="00D60CB5"/>
    <w:rsid w:val="00D7726C"/>
    <w:rsid w:val="00D90026"/>
    <w:rsid w:val="00DB2CC9"/>
    <w:rsid w:val="00DC58FA"/>
    <w:rsid w:val="00DE2E69"/>
    <w:rsid w:val="00DF11B4"/>
    <w:rsid w:val="00E17EA6"/>
    <w:rsid w:val="00E245FB"/>
    <w:rsid w:val="00E34973"/>
    <w:rsid w:val="00E371F4"/>
    <w:rsid w:val="00E5033C"/>
    <w:rsid w:val="00E6348F"/>
    <w:rsid w:val="00E66805"/>
    <w:rsid w:val="00E66B4F"/>
    <w:rsid w:val="00E738B1"/>
    <w:rsid w:val="00E838A7"/>
    <w:rsid w:val="00E975AC"/>
    <w:rsid w:val="00EA006D"/>
    <w:rsid w:val="00EC69EA"/>
    <w:rsid w:val="00ED3CC6"/>
    <w:rsid w:val="00F04ADD"/>
    <w:rsid w:val="00F11598"/>
    <w:rsid w:val="00F12263"/>
    <w:rsid w:val="00F13D1D"/>
    <w:rsid w:val="00F21733"/>
    <w:rsid w:val="00F275D1"/>
    <w:rsid w:val="00F406B9"/>
    <w:rsid w:val="00F44634"/>
    <w:rsid w:val="00F5599B"/>
    <w:rsid w:val="00F63DD4"/>
    <w:rsid w:val="00F65BBA"/>
    <w:rsid w:val="00F72F03"/>
    <w:rsid w:val="00F754AC"/>
    <w:rsid w:val="00F8598F"/>
    <w:rsid w:val="00F97879"/>
    <w:rsid w:val="00FA6246"/>
    <w:rsid w:val="00FA62CF"/>
    <w:rsid w:val="00FB79FD"/>
    <w:rsid w:val="00FE0B72"/>
    <w:rsid w:val="00FE2134"/>
    <w:rsid w:val="00FF53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9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411661">
      <w:bodyDiv w:val="1"/>
      <w:marLeft w:val="0"/>
      <w:marRight w:val="0"/>
      <w:marTop w:val="0"/>
      <w:marBottom w:val="0"/>
      <w:divBdr>
        <w:top w:val="none" w:sz="0" w:space="0" w:color="auto"/>
        <w:left w:val="none" w:sz="0" w:space="0" w:color="auto"/>
        <w:bottom w:val="none" w:sz="0" w:space="0" w:color="auto"/>
        <w:right w:val="none" w:sz="0" w:space="0" w:color="auto"/>
      </w:divBdr>
    </w:div>
    <w:div w:id="194565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E7E75-3F5E-4F11-BF7C-40180A4F0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1980</Words>
  <Characters>11290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2022-03-18T09:37:00Z</dcterms:created>
  <dcterms:modified xsi:type="dcterms:W3CDTF">2022-03-18T09:37:00Z</dcterms:modified>
</cp:coreProperties>
</file>